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2A714" w14:textId="77777777" w:rsidR="00ED5997" w:rsidRDefault="00ED5997"/>
    <w:p w14:paraId="62907E69" w14:textId="20B4922B" w:rsidR="00ED5997" w:rsidRDefault="00ED5997" w:rsidP="007F574B">
      <w:pPr>
        <w:pStyle w:val="Heading5"/>
        <w:ind w:right="-51"/>
        <w:rPr>
          <w:sz w:val="40"/>
        </w:rPr>
      </w:pPr>
      <w:r>
        <w:rPr>
          <w:sz w:val="40"/>
        </w:rPr>
        <w:t xml:space="preserve">STCP 16-1 Issue </w:t>
      </w:r>
      <w:r w:rsidR="003641B5">
        <w:rPr>
          <w:sz w:val="40"/>
        </w:rPr>
        <w:t>00</w:t>
      </w:r>
      <w:r w:rsidR="0017584C">
        <w:rPr>
          <w:sz w:val="40"/>
        </w:rPr>
        <w:t>8</w:t>
      </w:r>
      <w:r w:rsidR="003641B5">
        <w:rPr>
          <w:sz w:val="40"/>
        </w:rPr>
        <w:t xml:space="preserve"> </w:t>
      </w:r>
      <w:r w:rsidR="00E61F4E">
        <w:rPr>
          <w:sz w:val="40"/>
        </w:rPr>
        <w:t xml:space="preserve">Investment </w:t>
      </w:r>
      <w:r>
        <w:rPr>
          <w:sz w:val="40"/>
        </w:rPr>
        <w:t xml:space="preserve">Planning </w:t>
      </w:r>
    </w:p>
    <w:p w14:paraId="5C4E5B4F" w14:textId="77777777" w:rsidR="00ED5997" w:rsidRDefault="00ED5997" w:rsidP="007F574B"/>
    <w:p w14:paraId="4511C562" w14:textId="77777777" w:rsidR="00ED5997" w:rsidRDefault="00ED5997" w:rsidP="007F574B">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rPr>
                <w:b/>
                <w:color w:val="000000"/>
              </w:rPr>
            </w:pPr>
            <w:r>
              <w:rPr>
                <w:b/>
                <w:color w:val="000000"/>
              </w:rPr>
              <w:t>Company</w:t>
            </w:r>
          </w:p>
        </w:tc>
        <w:tc>
          <w:tcPr>
            <w:tcW w:w="2050" w:type="dxa"/>
          </w:tcPr>
          <w:p w14:paraId="6528391C" w14:textId="77777777" w:rsidR="00ED5997" w:rsidRDefault="00ED5997" w:rsidP="00517D1D">
            <w:pPr>
              <w:spacing w:before="120"/>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rPr>
                <w:b/>
                <w:color w:val="000000"/>
              </w:rPr>
            </w:pPr>
            <w:r>
              <w:rPr>
                <w:b/>
                <w:color w:val="000000"/>
              </w:rPr>
              <w:t>Signature</w:t>
            </w:r>
          </w:p>
        </w:tc>
        <w:tc>
          <w:tcPr>
            <w:tcW w:w="1475" w:type="dxa"/>
          </w:tcPr>
          <w:p w14:paraId="20680278" w14:textId="77777777" w:rsidR="00ED5997" w:rsidRDefault="00ED5997" w:rsidP="00517D1D">
            <w:pPr>
              <w:spacing w:before="120"/>
              <w:ind w:left="357"/>
              <w:rPr>
                <w:b/>
                <w:color w:val="000000"/>
              </w:rPr>
            </w:pPr>
            <w:r>
              <w:rPr>
                <w:b/>
                <w:color w:val="000000"/>
              </w:rPr>
              <w:t>Date</w:t>
            </w:r>
          </w:p>
        </w:tc>
      </w:tr>
      <w:tr w:rsidR="00044D57" w14:paraId="25C0671F" w14:textId="77777777" w:rsidTr="00517D1D">
        <w:trPr>
          <w:trHeight w:val="780"/>
        </w:trPr>
        <w:tc>
          <w:tcPr>
            <w:tcW w:w="0" w:type="auto"/>
            <w:vAlign w:val="center"/>
          </w:tcPr>
          <w:p w14:paraId="3C4729BB" w14:textId="35A331C7" w:rsidR="00044D57" w:rsidRDefault="007F574B" w:rsidP="00517D1D">
            <w:pPr>
              <w:autoSpaceDE w:val="0"/>
              <w:autoSpaceDN w:val="0"/>
              <w:adjustRightInd w:val="0"/>
              <w:rPr>
                <w:sz w:val="22"/>
                <w:lang w:eastAsia="en-GB"/>
              </w:rPr>
            </w:pPr>
            <w:r>
              <w:rPr>
                <w:sz w:val="22"/>
                <w:lang w:eastAsia="en-GB"/>
              </w:rPr>
              <w:t>The Company</w:t>
            </w:r>
          </w:p>
        </w:tc>
        <w:tc>
          <w:tcPr>
            <w:tcW w:w="2050" w:type="dxa"/>
            <w:vAlign w:val="center"/>
          </w:tcPr>
          <w:p w14:paraId="1118AE72" w14:textId="77777777" w:rsidR="00044D57" w:rsidRDefault="00044D57" w:rsidP="00517D1D">
            <w:pPr>
              <w:ind w:left="357"/>
              <w:rPr>
                <w:color w:val="000000"/>
              </w:rPr>
            </w:pPr>
          </w:p>
        </w:tc>
        <w:tc>
          <w:tcPr>
            <w:tcW w:w="1984" w:type="dxa"/>
            <w:vAlign w:val="center"/>
          </w:tcPr>
          <w:p w14:paraId="7AE91823" w14:textId="77777777" w:rsidR="00044D57" w:rsidRDefault="00044D57" w:rsidP="00517D1D">
            <w:pPr>
              <w:ind w:left="357"/>
              <w:rPr>
                <w:color w:val="000000"/>
              </w:rPr>
            </w:pPr>
          </w:p>
        </w:tc>
        <w:tc>
          <w:tcPr>
            <w:tcW w:w="1475" w:type="dxa"/>
            <w:vAlign w:val="center"/>
          </w:tcPr>
          <w:p w14:paraId="5B4FF6EA" w14:textId="77777777" w:rsidR="00044D57" w:rsidRDefault="00044D57" w:rsidP="00517D1D">
            <w:pPr>
              <w:ind w:left="357"/>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rPr>
                <w:sz w:val="22"/>
                <w:lang w:eastAsia="en-GB"/>
              </w:rPr>
            </w:pPr>
            <w:r>
              <w:rPr>
                <w:sz w:val="22"/>
                <w:lang w:eastAsia="en-GB"/>
              </w:rPr>
              <w:t>National Grid</w:t>
            </w:r>
          </w:p>
          <w:p w14:paraId="0D9C1016" w14:textId="77777777" w:rsidR="00ED5997" w:rsidRDefault="00ED5997" w:rsidP="00517D1D">
            <w:pPr>
              <w:rPr>
                <w:color w:val="000000"/>
              </w:rPr>
            </w:pPr>
            <w:r>
              <w:rPr>
                <w:sz w:val="22"/>
                <w:lang w:eastAsia="en-GB"/>
              </w:rPr>
              <w:t>Electricity Transmission plc</w:t>
            </w:r>
          </w:p>
        </w:tc>
        <w:tc>
          <w:tcPr>
            <w:tcW w:w="2050" w:type="dxa"/>
            <w:vAlign w:val="center"/>
          </w:tcPr>
          <w:p w14:paraId="3721C1C2" w14:textId="77777777" w:rsidR="00ED5997" w:rsidRDefault="00ED5997" w:rsidP="00517D1D">
            <w:pPr>
              <w:ind w:left="357"/>
              <w:rPr>
                <w:color w:val="000000"/>
              </w:rPr>
            </w:pPr>
          </w:p>
        </w:tc>
        <w:tc>
          <w:tcPr>
            <w:tcW w:w="1984" w:type="dxa"/>
            <w:vAlign w:val="center"/>
          </w:tcPr>
          <w:p w14:paraId="2512F7EF" w14:textId="77777777" w:rsidR="00ED5997" w:rsidRDefault="00ED5997" w:rsidP="00517D1D">
            <w:pPr>
              <w:ind w:left="357"/>
              <w:rPr>
                <w:color w:val="000000"/>
              </w:rPr>
            </w:pPr>
          </w:p>
        </w:tc>
        <w:tc>
          <w:tcPr>
            <w:tcW w:w="1475" w:type="dxa"/>
            <w:vAlign w:val="center"/>
          </w:tcPr>
          <w:p w14:paraId="63BE5819" w14:textId="77777777" w:rsidR="00ED5997" w:rsidRDefault="00ED5997" w:rsidP="00517D1D">
            <w:pPr>
              <w:ind w:left="357"/>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ind w:left="357"/>
              <w:rPr>
                <w:color w:val="000000"/>
              </w:rPr>
            </w:pPr>
          </w:p>
        </w:tc>
        <w:tc>
          <w:tcPr>
            <w:tcW w:w="1984" w:type="dxa"/>
            <w:vAlign w:val="center"/>
          </w:tcPr>
          <w:p w14:paraId="74346EC5" w14:textId="77777777" w:rsidR="00ED5997" w:rsidRDefault="00ED5997" w:rsidP="00517D1D">
            <w:pPr>
              <w:ind w:left="357"/>
              <w:rPr>
                <w:color w:val="000000"/>
              </w:rPr>
            </w:pPr>
          </w:p>
        </w:tc>
        <w:tc>
          <w:tcPr>
            <w:tcW w:w="1475" w:type="dxa"/>
            <w:vAlign w:val="center"/>
          </w:tcPr>
          <w:p w14:paraId="1A8A7D45" w14:textId="77777777" w:rsidR="00ED5997" w:rsidRDefault="00ED5997" w:rsidP="00517D1D">
            <w:pPr>
              <w:ind w:left="357"/>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ind w:left="357"/>
              <w:rPr>
                <w:color w:val="000000"/>
              </w:rPr>
            </w:pPr>
          </w:p>
        </w:tc>
        <w:tc>
          <w:tcPr>
            <w:tcW w:w="1984" w:type="dxa"/>
            <w:vAlign w:val="center"/>
          </w:tcPr>
          <w:p w14:paraId="75F947E1" w14:textId="77777777" w:rsidR="00ED5997" w:rsidRDefault="00ED5997" w:rsidP="00517D1D">
            <w:pPr>
              <w:ind w:left="357"/>
              <w:rPr>
                <w:color w:val="000000"/>
              </w:rPr>
            </w:pPr>
          </w:p>
        </w:tc>
        <w:tc>
          <w:tcPr>
            <w:tcW w:w="1475" w:type="dxa"/>
            <w:vAlign w:val="center"/>
          </w:tcPr>
          <w:p w14:paraId="7747747A" w14:textId="77777777" w:rsidR="00ED5997" w:rsidRDefault="00ED5997" w:rsidP="00517D1D">
            <w:pPr>
              <w:ind w:left="357"/>
              <w:rPr>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ind w:left="357"/>
              <w:rPr>
                <w:color w:val="000000"/>
              </w:rPr>
            </w:pPr>
          </w:p>
        </w:tc>
        <w:tc>
          <w:tcPr>
            <w:tcW w:w="1984" w:type="dxa"/>
            <w:vAlign w:val="center"/>
          </w:tcPr>
          <w:p w14:paraId="2BA1D889" w14:textId="77777777" w:rsidR="009D16E7" w:rsidRDefault="009D16E7" w:rsidP="00517D1D">
            <w:pPr>
              <w:ind w:left="357"/>
              <w:rPr>
                <w:color w:val="000000"/>
              </w:rPr>
            </w:pPr>
          </w:p>
        </w:tc>
        <w:tc>
          <w:tcPr>
            <w:tcW w:w="1475" w:type="dxa"/>
            <w:vAlign w:val="center"/>
          </w:tcPr>
          <w:p w14:paraId="7AFCB81D" w14:textId="77777777" w:rsidR="009D16E7" w:rsidRDefault="009D16E7" w:rsidP="00517D1D">
            <w:pPr>
              <w:ind w:left="357"/>
              <w:rPr>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358B38BF">
        <w:tc>
          <w:tcPr>
            <w:tcW w:w="1384" w:type="dxa"/>
          </w:tcPr>
          <w:p w14:paraId="413E1728" w14:textId="77777777" w:rsidR="00ED5997" w:rsidRDefault="00ED5997" w:rsidP="00517D1D">
            <w:pPr>
              <w:ind w:left="357"/>
            </w:pPr>
            <w:r>
              <w:t>Issue 001</w:t>
            </w:r>
          </w:p>
        </w:tc>
        <w:tc>
          <w:tcPr>
            <w:tcW w:w="2126" w:type="dxa"/>
          </w:tcPr>
          <w:p w14:paraId="060B3732" w14:textId="77777777" w:rsidR="00ED5997" w:rsidRDefault="00ED5997" w:rsidP="00894A08">
            <w:pPr>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ind w:left="459"/>
              <w:rPr>
                <w:lang w:eastAsia="en-GB"/>
              </w:rPr>
            </w:pPr>
            <w:r>
              <w:rPr>
                <w:lang w:eastAsia="en-GB"/>
              </w:rPr>
              <w:t>First Issue following BETTA Go-Live</w:t>
            </w:r>
          </w:p>
        </w:tc>
      </w:tr>
      <w:tr w:rsidR="00ED5997" w14:paraId="47DEC096" w14:textId="77777777" w:rsidTr="358B38BF">
        <w:tc>
          <w:tcPr>
            <w:tcW w:w="1384" w:type="dxa"/>
          </w:tcPr>
          <w:p w14:paraId="28086ECC" w14:textId="77777777" w:rsidR="00ED5997" w:rsidRDefault="00ED5997" w:rsidP="00517D1D">
            <w:pPr>
              <w:ind w:left="357"/>
            </w:pPr>
            <w:r>
              <w:t>Issue 002</w:t>
            </w:r>
          </w:p>
        </w:tc>
        <w:tc>
          <w:tcPr>
            <w:tcW w:w="2126" w:type="dxa"/>
          </w:tcPr>
          <w:p w14:paraId="668F6013" w14:textId="77777777" w:rsidR="00ED5997" w:rsidRDefault="00ED5997" w:rsidP="00894A08">
            <w:pPr>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ind w:left="459"/>
              <w:rPr>
                <w:lang w:eastAsia="en-GB"/>
              </w:rPr>
            </w:pPr>
            <w:r>
              <w:rPr>
                <w:lang w:eastAsia="en-GB"/>
              </w:rPr>
              <w:t>Issue 002 incorporating PA034, PA037 and PA039</w:t>
            </w:r>
          </w:p>
        </w:tc>
      </w:tr>
      <w:tr w:rsidR="003641B5" w14:paraId="1E42CEF1" w14:textId="77777777" w:rsidTr="358B38BF">
        <w:trPr>
          <w:trHeight w:val="461"/>
        </w:trPr>
        <w:tc>
          <w:tcPr>
            <w:tcW w:w="1384" w:type="dxa"/>
          </w:tcPr>
          <w:p w14:paraId="478F166E" w14:textId="77777777" w:rsidR="003641B5" w:rsidRDefault="003641B5" w:rsidP="00517D1D">
            <w:pPr>
              <w:ind w:left="357"/>
            </w:pPr>
            <w:r>
              <w:t>Issue 00</w:t>
            </w:r>
            <w:r w:rsidR="00E5764B">
              <w:t>3</w:t>
            </w:r>
          </w:p>
        </w:tc>
        <w:tc>
          <w:tcPr>
            <w:tcW w:w="2126" w:type="dxa"/>
          </w:tcPr>
          <w:p w14:paraId="575C4EEE" w14:textId="77777777" w:rsidR="003641B5" w:rsidRDefault="002A2241" w:rsidP="00894A08">
            <w:pPr>
              <w:ind w:hanging="760"/>
            </w:pPr>
            <w:r>
              <w:t>17/12/2009</w:t>
            </w:r>
          </w:p>
        </w:tc>
        <w:tc>
          <w:tcPr>
            <w:tcW w:w="5019" w:type="dxa"/>
          </w:tcPr>
          <w:p w14:paraId="0B4CD98E" w14:textId="77777777" w:rsidR="003641B5" w:rsidRDefault="008C2656" w:rsidP="00894A08">
            <w:pPr>
              <w:pStyle w:val="Header"/>
              <w:tabs>
                <w:tab w:val="clear" w:pos="4153"/>
                <w:tab w:val="clear" w:pos="8306"/>
              </w:tabs>
              <w:autoSpaceDE w:val="0"/>
              <w:autoSpaceDN w:val="0"/>
              <w:adjustRightInd w:val="0"/>
              <w:ind w:left="459"/>
              <w:rPr>
                <w:lang w:eastAsia="en-GB"/>
              </w:rPr>
            </w:pPr>
            <w:r>
              <w:rPr>
                <w:lang w:eastAsia="en-GB"/>
              </w:rPr>
              <w:t>Issue 003 incorporating PA048</w:t>
            </w:r>
            <w:r w:rsidR="00E5764B">
              <w:rPr>
                <w:lang w:eastAsia="en-GB"/>
              </w:rPr>
              <w:t xml:space="preserve"> and </w:t>
            </w:r>
            <w:r w:rsidR="00D47EB8">
              <w:rPr>
                <w:lang w:eastAsia="en-GB"/>
              </w:rPr>
              <w:t xml:space="preserve">changes </w:t>
            </w:r>
            <w:proofErr w:type="gramStart"/>
            <w:r w:rsidR="00D47EB8">
              <w:rPr>
                <w:lang w:eastAsia="en-GB"/>
              </w:rPr>
              <w:t>as a result of</w:t>
            </w:r>
            <w:proofErr w:type="gramEnd"/>
            <w:r w:rsidR="00D47EB8">
              <w:rPr>
                <w:lang w:eastAsia="en-GB"/>
              </w:rPr>
              <w:t xml:space="preserve"> the </w:t>
            </w:r>
            <w:r w:rsidR="00E5764B">
              <w:rPr>
                <w:lang w:eastAsia="en-GB"/>
              </w:rPr>
              <w:t xml:space="preserve">Offshore </w:t>
            </w:r>
            <w:r w:rsidR="00D47EB8">
              <w:rPr>
                <w:lang w:eastAsia="en-GB"/>
              </w:rPr>
              <w:t xml:space="preserve">regime </w:t>
            </w:r>
          </w:p>
        </w:tc>
      </w:tr>
      <w:tr w:rsidR="00CD175B" w14:paraId="5D29FD3A" w14:textId="77777777" w:rsidTr="358B38BF">
        <w:trPr>
          <w:trHeight w:val="91"/>
        </w:trPr>
        <w:tc>
          <w:tcPr>
            <w:tcW w:w="1384" w:type="dxa"/>
          </w:tcPr>
          <w:p w14:paraId="0409A96E" w14:textId="77777777" w:rsidR="00CD175B" w:rsidRDefault="00CD175B" w:rsidP="00517D1D">
            <w:pPr>
              <w:ind w:left="357"/>
            </w:pPr>
            <w:r>
              <w:t>Issue 004</w:t>
            </w:r>
          </w:p>
        </w:tc>
        <w:tc>
          <w:tcPr>
            <w:tcW w:w="2126" w:type="dxa"/>
          </w:tcPr>
          <w:p w14:paraId="01B58515" w14:textId="77777777" w:rsidR="00CD175B" w:rsidRDefault="00BF303A" w:rsidP="00894A08">
            <w:pPr>
              <w:ind w:hanging="760"/>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ind w:left="459"/>
              <w:rPr>
                <w:lang w:eastAsia="en-GB"/>
              </w:rPr>
            </w:pPr>
            <w:r>
              <w:rPr>
                <w:lang w:eastAsia="en-GB"/>
              </w:rPr>
              <w:t>Issue 004 incorporating PA061</w:t>
            </w:r>
          </w:p>
        </w:tc>
      </w:tr>
      <w:tr w:rsidR="00CE78EF" w14:paraId="223FD5C5" w14:textId="77777777" w:rsidTr="358B38BF">
        <w:trPr>
          <w:trHeight w:val="91"/>
        </w:trPr>
        <w:tc>
          <w:tcPr>
            <w:tcW w:w="1384" w:type="dxa"/>
          </w:tcPr>
          <w:p w14:paraId="2EE47F3A" w14:textId="77777777" w:rsidR="00CE78EF" w:rsidRDefault="00CE78EF" w:rsidP="00517D1D">
            <w:pPr>
              <w:ind w:left="357"/>
            </w:pPr>
            <w:r>
              <w:t>Issue 005</w:t>
            </w:r>
          </w:p>
        </w:tc>
        <w:tc>
          <w:tcPr>
            <w:tcW w:w="2126" w:type="dxa"/>
          </w:tcPr>
          <w:p w14:paraId="0EF18FCB" w14:textId="77777777" w:rsidR="00CE78EF" w:rsidRDefault="00894A08" w:rsidP="00894A08">
            <w:pPr>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ind w:left="459"/>
              <w:rPr>
                <w:lang w:eastAsia="en-GB"/>
              </w:rPr>
            </w:pPr>
            <w:r>
              <w:rPr>
                <w:lang w:eastAsia="en-GB"/>
              </w:rPr>
              <w:t xml:space="preserve">Issue 005 incorporating </w:t>
            </w:r>
            <w:r w:rsidR="00894A08">
              <w:rPr>
                <w:lang w:eastAsia="en-GB"/>
              </w:rPr>
              <w:t>PM090</w:t>
            </w:r>
          </w:p>
        </w:tc>
      </w:tr>
      <w:tr w:rsidR="00044D57" w14:paraId="3E3195E8" w14:textId="77777777" w:rsidTr="358B38BF">
        <w:trPr>
          <w:trHeight w:val="91"/>
        </w:trPr>
        <w:tc>
          <w:tcPr>
            <w:tcW w:w="1384" w:type="dxa"/>
          </w:tcPr>
          <w:p w14:paraId="05F8B7A5" w14:textId="77777777" w:rsidR="00044D57" w:rsidRDefault="00044D57" w:rsidP="00517D1D">
            <w:pPr>
              <w:ind w:left="357"/>
            </w:pPr>
            <w:r>
              <w:t>Issue 006</w:t>
            </w:r>
          </w:p>
        </w:tc>
        <w:tc>
          <w:tcPr>
            <w:tcW w:w="2126" w:type="dxa"/>
          </w:tcPr>
          <w:p w14:paraId="31A9D696" w14:textId="77777777" w:rsidR="00044D57" w:rsidRDefault="00044D57" w:rsidP="00894A08">
            <w:pPr>
              <w:ind w:hanging="760"/>
            </w:pPr>
            <w:r>
              <w:t>01/04/2019</w:t>
            </w:r>
          </w:p>
        </w:tc>
        <w:tc>
          <w:tcPr>
            <w:tcW w:w="5019" w:type="dxa"/>
          </w:tcPr>
          <w:p w14:paraId="5B9A0152" w14:textId="77777777" w:rsidR="00044D57" w:rsidRDefault="00044D57" w:rsidP="00894A08">
            <w:pPr>
              <w:pStyle w:val="Header"/>
              <w:tabs>
                <w:tab w:val="clear" w:pos="4153"/>
                <w:tab w:val="clear" w:pos="8306"/>
              </w:tabs>
              <w:autoSpaceDE w:val="0"/>
              <w:autoSpaceDN w:val="0"/>
              <w:adjustRightInd w:val="0"/>
              <w:ind w:left="459"/>
              <w:rPr>
                <w:lang w:eastAsia="en-GB"/>
              </w:rPr>
            </w:pPr>
            <w:r>
              <w:rPr>
                <w:lang w:eastAsia="en-GB"/>
              </w:rPr>
              <w:t>Issue 006 incorporating National Grid Legal separation changes</w:t>
            </w:r>
          </w:p>
        </w:tc>
      </w:tr>
      <w:tr w:rsidR="009A49FF" w14:paraId="3ADFC622" w14:textId="77777777" w:rsidTr="358B38BF">
        <w:trPr>
          <w:trHeight w:val="91"/>
        </w:trPr>
        <w:tc>
          <w:tcPr>
            <w:tcW w:w="1384" w:type="dxa"/>
          </w:tcPr>
          <w:p w14:paraId="2BC065E7" w14:textId="36F7AFB5" w:rsidR="009A49FF" w:rsidRDefault="009A49FF" w:rsidP="00517D1D">
            <w:pPr>
              <w:ind w:left="357"/>
            </w:pPr>
            <w:r>
              <w:t xml:space="preserve">Issue </w:t>
            </w:r>
            <w:r w:rsidR="00206D95">
              <w:t>007</w:t>
            </w:r>
          </w:p>
        </w:tc>
        <w:tc>
          <w:tcPr>
            <w:tcW w:w="2126" w:type="dxa"/>
          </w:tcPr>
          <w:p w14:paraId="0F1209F7" w14:textId="53C60082" w:rsidR="009A49FF" w:rsidRDefault="005E6D7F" w:rsidP="00894A08">
            <w:pPr>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ind w:left="459"/>
              <w:rPr>
                <w:lang w:eastAsia="en-GB"/>
              </w:rPr>
            </w:pPr>
            <w:r>
              <w:rPr>
                <w:lang w:eastAsia="en-GB"/>
              </w:rPr>
              <w:t>Issue 007 Productions of Planning Requests</w:t>
            </w:r>
          </w:p>
        </w:tc>
      </w:tr>
      <w:tr w:rsidR="007F574B" w14:paraId="571FFE2A" w14:textId="77777777" w:rsidTr="358B38BF">
        <w:trPr>
          <w:trHeight w:val="91"/>
        </w:trPr>
        <w:tc>
          <w:tcPr>
            <w:tcW w:w="1384" w:type="dxa"/>
          </w:tcPr>
          <w:p w14:paraId="6A4B49FD" w14:textId="412FF554" w:rsidR="007F574B" w:rsidRDefault="007F574B" w:rsidP="007F574B">
            <w:pPr>
              <w:ind w:left="357"/>
            </w:pPr>
            <w:r w:rsidRPr="008E03D1">
              <w:t xml:space="preserve">Issue </w:t>
            </w:r>
            <w:r>
              <w:t>008</w:t>
            </w:r>
          </w:p>
        </w:tc>
        <w:tc>
          <w:tcPr>
            <w:tcW w:w="2126" w:type="dxa"/>
          </w:tcPr>
          <w:p w14:paraId="65625FAD" w14:textId="047F4B53" w:rsidR="007F574B" w:rsidRDefault="00103947" w:rsidP="007F574B">
            <w:pPr>
              <w:ind w:hanging="760"/>
            </w:pPr>
            <w:r>
              <w:t>25</w:t>
            </w:r>
            <w:r w:rsidR="005672E3">
              <w:t>/04/2023</w:t>
            </w:r>
          </w:p>
        </w:tc>
        <w:tc>
          <w:tcPr>
            <w:tcW w:w="5019" w:type="dxa"/>
          </w:tcPr>
          <w:p w14:paraId="09FD57DA" w14:textId="13C65D0F" w:rsidR="007F574B" w:rsidRDefault="007F574B" w:rsidP="007F574B">
            <w:pPr>
              <w:pStyle w:val="Header"/>
              <w:tabs>
                <w:tab w:val="clear" w:pos="4153"/>
                <w:tab w:val="clear" w:pos="8306"/>
              </w:tabs>
              <w:autoSpaceDE w:val="0"/>
              <w:autoSpaceDN w:val="0"/>
              <w:adjustRightInd w:val="0"/>
              <w:ind w:left="66"/>
              <w:rPr>
                <w:lang w:eastAsia="en-GB"/>
              </w:rPr>
            </w:pPr>
            <w:r>
              <w:t>Issue 008 incorporating use of ‘The Company’ definition as made in the STC</w:t>
            </w:r>
            <w:r w:rsidR="005672E3">
              <w:t xml:space="preserve"> PM0130</w:t>
            </w:r>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2E3AC166" w:rsidR="00ED5997" w:rsidRDefault="00ED5997" w:rsidP="002A2241">
      <w:pPr>
        <w:pStyle w:val="Heading3"/>
        <w:keepLines/>
      </w:pPr>
      <w:r>
        <w:t xml:space="preserve">This procedure applies to </w:t>
      </w:r>
      <w:r w:rsidR="007F574B">
        <w:t>The Company</w:t>
      </w:r>
      <w:r w:rsidR="007F574B" w:rsidRPr="00E21446">
        <w:t>, as defined in the STC and meaning the licence holder with system operator responsibilities,</w:t>
      </w:r>
      <w:r w:rsidR="007F574B">
        <w:t xml:space="preserve"> </w:t>
      </w:r>
      <w:r>
        <w:t>and each TO. For the purposes of this document, TOs are:</w:t>
      </w:r>
    </w:p>
    <w:p w14:paraId="110E8035" w14:textId="77777777" w:rsidR="00044D57" w:rsidRDefault="00044D57" w:rsidP="002A2241">
      <w:pPr>
        <w:pStyle w:val="Heading3"/>
        <w:numPr>
          <w:ilvl w:val="0"/>
          <w:numId w:val="6"/>
        </w:numPr>
        <w:tabs>
          <w:tab w:val="clear" w:pos="360"/>
          <w:tab w:val="num" w:pos="1080"/>
        </w:tabs>
        <w:ind w:left="1080"/>
      </w:pPr>
      <w:proofErr w:type="gramStart"/>
      <w:r>
        <w:t>NGE</w:t>
      </w:r>
      <w:r w:rsidR="00D41EEC">
        <w:t>T</w:t>
      </w:r>
      <w:r>
        <w:t>;</w:t>
      </w:r>
      <w:proofErr w:type="gramEnd"/>
    </w:p>
    <w:p w14:paraId="74593D74" w14:textId="77777777" w:rsidR="00ED5997" w:rsidRDefault="00ED5997" w:rsidP="002A2241">
      <w:pPr>
        <w:pStyle w:val="Heading3"/>
        <w:numPr>
          <w:ilvl w:val="0"/>
          <w:numId w:val="6"/>
        </w:numPr>
        <w:tabs>
          <w:tab w:val="clear" w:pos="360"/>
          <w:tab w:val="num" w:pos="1080"/>
        </w:tabs>
        <w:ind w:left="1080"/>
      </w:pPr>
      <w:r>
        <w:t>SPT; and</w:t>
      </w:r>
    </w:p>
    <w:p w14:paraId="1E9780EE" w14:textId="77777777" w:rsidR="00263AD2" w:rsidRDefault="00ED5997" w:rsidP="002A2241">
      <w:pPr>
        <w:pStyle w:val="Heading3"/>
        <w:keepLines/>
        <w:numPr>
          <w:ilvl w:val="0"/>
          <w:numId w:val="13"/>
        </w:numPr>
        <w:tabs>
          <w:tab w:val="clear" w:pos="720"/>
          <w:tab w:val="num" w:pos="1134"/>
        </w:tabs>
        <w:spacing w:before="60" w:after="60"/>
        <w:ind w:left="1134" w:hanging="425"/>
      </w:pPr>
      <w:r>
        <w:t>SHET.</w:t>
      </w:r>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 xml:space="preserve">all Offshore Transmission Licence holders 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4CFB06E6" w:rsidR="00ED5997" w:rsidRDefault="00ED5997" w:rsidP="358B38BF">
      <w:pPr>
        <w:pStyle w:val="Heading3"/>
        <w:keepLines/>
        <w:tabs>
          <w:tab w:val="num" w:pos="709"/>
        </w:tabs>
        <w:ind w:left="709" w:hanging="709"/>
      </w:pPr>
      <w:r>
        <w:t xml:space="preserve">This STCP describes the processes and procedures for investment planning and, individual project development across both </w:t>
      </w:r>
      <w:r w:rsidR="007F574B">
        <w:t>The Company</w:t>
      </w:r>
      <w:r>
        <w:t xml:space="preserve"> -TO and TO</w:t>
      </w:r>
      <w:r w:rsidR="00263AD2">
        <w:t xml:space="preserve"> </w:t>
      </w:r>
      <w:r>
        <w:t>-TO interfaces.</w:t>
      </w:r>
    </w:p>
    <w:p w14:paraId="3846417B" w14:textId="77777777" w:rsidR="00ED5997" w:rsidRDefault="00ED5997">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046BC463" w:rsidR="00ED534D" w:rsidRDefault="008C2656" w:rsidP="00B7626A">
      <w:pPr>
        <w:pStyle w:val="Heading4"/>
        <w:keepNext w:val="0"/>
        <w:ind w:left="709" w:hanging="709"/>
      </w:pPr>
      <w:r w:rsidRPr="358B38BF">
        <w:rPr>
          <w:b/>
          <w:bCs/>
        </w:rPr>
        <w:t xml:space="preserve">Agreement Date </w:t>
      </w:r>
      <w:r>
        <w:t xml:space="preserve">means the date by which </w:t>
      </w:r>
      <w:r w:rsidR="007F574B">
        <w:t>The Company</w:t>
      </w:r>
      <w:r w:rsidRPr="358B38BF">
        <w:rPr>
          <w:b/>
          <w:bCs/>
        </w:rPr>
        <w:t xml:space="preserve"> </w:t>
      </w:r>
      <w:r>
        <w:t xml:space="preserve">should have suitable agreements </w:t>
      </w:r>
      <w:r w:rsidR="00ED534D">
        <w:t xml:space="preserve">  </w:t>
      </w:r>
      <w:r>
        <w:t>in place with the User for the purposes of undertaking the works. The</w:t>
      </w:r>
      <w:ins w:id="0" w:author="Gareth Stanley (ESO)" w:date="2023-08-07T09:40:00Z">
        <w:r w:rsidR="004C3080">
          <w:t xml:space="preserve"> </w:t>
        </w:r>
      </w:ins>
      <w:r>
        <w:t xml:space="preserve">agreement date stipulated by a TO shall be no less than 3 months </w:t>
      </w:r>
      <w:r w:rsidR="001A337F">
        <w:t>before</w:t>
      </w:r>
      <w:r>
        <w:t xml:space="preserve"> the date of commencement of the works</w:t>
      </w:r>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3EF7E173" w:rsidR="00ED5997" w:rsidRDefault="00ED5997" w:rsidP="002A2241">
      <w:pPr>
        <w:pStyle w:val="Heading3"/>
        <w:keepLines/>
        <w:tabs>
          <w:tab w:val="num" w:pos="709"/>
        </w:tabs>
        <w:ind w:left="709" w:hanging="709"/>
      </w:pPr>
      <w:r>
        <w:rPr>
          <w:b/>
          <w:lang w:eastAsia="en-GB"/>
        </w:rPr>
        <w:t>Investment Planning Study Guidelines</w:t>
      </w:r>
      <w:r>
        <w:rPr>
          <w:bCs/>
          <w:lang w:eastAsia="en-GB"/>
        </w:rPr>
        <w:t xml:space="preserve"> means a document agreed between </w:t>
      </w:r>
      <w:r w:rsidR="007F574B">
        <w:rPr>
          <w:bCs/>
          <w:lang w:eastAsia="en-GB"/>
        </w:rPr>
        <w:t>The Company</w:t>
      </w:r>
      <w:r>
        <w:rPr>
          <w:bCs/>
          <w:lang w:eastAsia="en-GB"/>
        </w:rPr>
        <w:t xml:space="preserve"> and the TOs that specify various agreed details in relation to updating the Investment Plan, including the programme and assumptions made in the studies.</w:t>
      </w:r>
    </w:p>
    <w:p w14:paraId="0B885440" w14:textId="2E80784E"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24565B">
        <w:t>4.1.1</w:t>
      </w:r>
      <w:r>
        <w:fldChar w:fldCharType="end"/>
      </w:r>
      <w:r>
        <w:t>.</w:t>
      </w:r>
    </w:p>
    <w:p w14:paraId="0814D207" w14:textId="777D71B8" w:rsidR="00ED534D" w:rsidRPr="00ED534D" w:rsidRDefault="00ED5997" w:rsidP="002A2241">
      <w:pPr>
        <w:pStyle w:val="Heading3"/>
        <w:keepLines/>
        <w:tabs>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24565B">
        <w:t>4.1.2</w:t>
      </w:r>
      <w:r>
        <w:fldChar w:fldCharType="end"/>
      </w:r>
      <w:r>
        <w:t>.</w:t>
      </w:r>
    </w:p>
    <w:p w14:paraId="21CA018E" w14:textId="77777777" w:rsidR="00ED5997" w:rsidRDefault="00ED5997" w:rsidP="002A2241">
      <w:pPr>
        <w:pStyle w:val="Heading3"/>
        <w:keepLines/>
        <w:tabs>
          <w:tab w:val="num" w:pos="709"/>
        </w:tabs>
        <w:ind w:left="709" w:hanging="709"/>
      </w:pPr>
      <w:r>
        <w:rPr>
          <w:b/>
        </w:rPr>
        <w:t>Operational Assessment</w:t>
      </w:r>
      <w:r>
        <w:t xml:space="preserve"> means an estimate of the system constraint costs against the Project Listings proposed by the relevant TOs. </w:t>
      </w:r>
    </w:p>
    <w:p w14:paraId="5DAA621A" w14:textId="2D63C562" w:rsidR="00ED5997" w:rsidRDefault="00ED5997" w:rsidP="358B38BF">
      <w:pPr>
        <w:pStyle w:val="Heading3"/>
        <w:keepLines/>
        <w:tabs>
          <w:tab w:val="num" w:pos="709"/>
        </w:tabs>
        <w:ind w:left="709" w:hanging="709"/>
      </w:pPr>
      <w:r w:rsidRPr="358B38BF">
        <w:rPr>
          <w:b/>
          <w:bCs/>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w:t>
      </w:r>
      <w:proofErr w:type="gramStart"/>
      <w:r>
        <w:t>i.e.</w:t>
      </w:r>
      <w:proofErr w:type="gramEnd"/>
      <w:r>
        <w:t xml:space="preserve"> to accommodate new connections, modification to existing connections, and </w:t>
      </w:r>
      <w:r w:rsidR="009D16E7">
        <w:t>National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4690E0B4" w:rsidR="00ED5997" w:rsidRDefault="00ED5997" w:rsidP="002A2241">
      <w:pPr>
        <w:pStyle w:val="Heading3"/>
        <w:keepLines/>
        <w:tabs>
          <w:tab w:val="num" w:pos="709"/>
        </w:tabs>
        <w:ind w:left="709" w:hanging="709"/>
      </w:pPr>
      <w:r>
        <w:rPr>
          <w:b/>
        </w:rPr>
        <w:t xml:space="preserve">Week 24 Data Submission </w:t>
      </w:r>
      <w:r>
        <w:t xml:space="preserve">means that data which is submitted to </w:t>
      </w:r>
      <w:r w:rsidR="007F574B">
        <w:t>The Company</w:t>
      </w:r>
      <w:r>
        <w:t xml:space="preserve"> 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3F0930C2" w:rsidR="00DC0961" w:rsidRDefault="00B635AD" w:rsidP="00E61F4E">
      <w:pPr>
        <w:pStyle w:val="Heading3"/>
        <w:ind w:left="709" w:hanging="709"/>
        <w:rPr>
          <w:ins w:id="1" w:author="Gareth Stanley (ESO)" w:date="2023-08-07T09:47:00Z"/>
        </w:rPr>
      </w:pPr>
      <w:r w:rsidRPr="00E61F4E">
        <w:rPr>
          <w:b/>
        </w:rPr>
        <w:t>Network Options Assessment</w:t>
      </w:r>
      <w:r w:rsidRPr="00B635AD">
        <w:t xml:space="preserve"> means the process and </w:t>
      </w:r>
      <w:r>
        <w:t xml:space="preserve">the report produced by </w:t>
      </w:r>
      <w:r w:rsidR="007F574B">
        <w:t>The Company</w:t>
      </w:r>
      <w:r>
        <w:t xml:space="preserve"> acting as SO</w:t>
      </w:r>
      <w:r w:rsidRPr="00B635AD">
        <w:t xml:space="preserve"> in accordance with Standard Condition C27 (The Network Options Assessment process and reporting requirements).</w:t>
      </w:r>
    </w:p>
    <w:p w14:paraId="48C3256B" w14:textId="41575185" w:rsidR="00864778" w:rsidRPr="00864778" w:rsidRDefault="00864778" w:rsidP="0033232A">
      <w:pPr>
        <w:pStyle w:val="Heading3"/>
        <w:tabs>
          <w:tab w:val="num" w:pos="709"/>
        </w:tabs>
        <w:ind w:left="709" w:hanging="709"/>
        <w:rPr>
          <w:ins w:id="2" w:author="Gareth Stanley (ESO)" w:date="2023-08-07T09:47:00Z"/>
        </w:rPr>
      </w:pPr>
      <w:ins w:id="3" w:author="Gareth Stanley (ESO)" w:date="2023-08-07T09:47:00Z">
        <w:r w:rsidRPr="0033232A">
          <w:rPr>
            <w:b/>
            <w:bCs/>
          </w:rPr>
          <w:t xml:space="preserve">CATO-TO Connections </w:t>
        </w:r>
        <w:proofErr w:type="gramStart"/>
        <w:r w:rsidRPr="0033232A">
          <w:rPr>
            <w:b/>
            <w:bCs/>
          </w:rPr>
          <w:t>Sub Group</w:t>
        </w:r>
        <w:proofErr w:type="gramEnd"/>
        <w:r w:rsidRPr="00864778">
          <w:t xml:space="preserve"> means </w:t>
        </w:r>
      </w:ins>
      <w:ins w:id="4" w:author="Gareth Stanley (ESO)" w:date="2023-08-07T09:48:00Z">
        <w:r w:rsidR="00791550">
          <w:t>the</w:t>
        </w:r>
      </w:ins>
      <w:ins w:id="5" w:author="Gareth Stanley (ESO)" w:date="2023-08-07T09:47:00Z">
        <w:r w:rsidRPr="00864778">
          <w:t xml:space="preserve"> Sub-group for the delivery, progression and commissioning of a CATO-TO Connection Project.  The Leading Parties of the groups shall normally consist of the pre-existing TO (PTO) being connected to, the CATO and The Company. </w:t>
        </w:r>
      </w:ins>
    </w:p>
    <w:p w14:paraId="0EFDBA27" w14:textId="77777777" w:rsidR="007F6437" w:rsidRDefault="007F6437" w:rsidP="00E61F4E">
      <w:pPr>
        <w:pStyle w:val="Heading3"/>
        <w:ind w:left="709" w:hanging="709"/>
      </w:pPr>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w:t>
      </w:r>
      <w:r w:rsidR="00ED5997">
        <w:lastRenderedPageBreak/>
        <w:t>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6" w:name="_Ref103155688"/>
      <w:r>
        <w:t>Joint Planning Committee</w:t>
      </w:r>
      <w:bookmarkEnd w:id="6"/>
    </w:p>
    <w:p w14:paraId="56AE446F" w14:textId="5EA0545F" w:rsidR="00ED5997" w:rsidRDefault="00ED5997" w:rsidP="002A2241">
      <w:pPr>
        <w:pStyle w:val="Heading4"/>
        <w:tabs>
          <w:tab w:val="clear" w:pos="0"/>
          <w:tab w:val="num" w:pos="709"/>
        </w:tabs>
        <w:ind w:left="709" w:hanging="709"/>
      </w:pPr>
      <w:r>
        <w:t xml:space="preserve">The Joint Planning Committee (JPC), consisting of named representatives from </w:t>
      </w:r>
      <w:r w:rsidR="007F574B">
        <w:t>The Company</w:t>
      </w:r>
      <w:r>
        <w:t xml:space="preserve"> 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47D1AECE"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7F574B">
        <w:t xml:space="preserve">The </w:t>
      </w:r>
      <w:proofErr w:type="gramStart"/>
      <w:r w:rsidR="007F574B">
        <w:t>Company</w:t>
      </w:r>
      <w:r w:rsidR="00ED5997">
        <w:t xml:space="preserve"> ;</w:t>
      </w:r>
      <w:proofErr w:type="gramEnd"/>
    </w:p>
    <w:p w14:paraId="47ECB862" w14:textId="77777777" w:rsidR="00ED5997" w:rsidRDefault="00ED5997" w:rsidP="002A2241">
      <w:pPr>
        <w:pStyle w:val="Heading3"/>
        <w:numPr>
          <w:ilvl w:val="0"/>
          <w:numId w:val="7"/>
        </w:numPr>
        <w:tabs>
          <w:tab w:val="clear" w:pos="360"/>
          <w:tab w:val="num" w:pos="1080"/>
        </w:tabs>
        <w:ind w:left="1080"/>
      </w:pPr>
      <w:r>
        <w:t xml:space="preserve">the agreement of tolerances for the Boundary of Influence </w:t>
      </w:r>
      <w:proofErr w:type="gramStart"/>
      <w:r>
        <w:t>studies;</w:t>
      </w:r>
      <w:proofErr w:type="gramEnd"/>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 xml:space="preserve">by </w:t>
      </w:r>
      <w:proofErr w:type="gramStart"/>
      <w:r w:rsidR="00ED5997">
        <w:t>Parties;</w:t>
      </w:r>
      <w:proofErr w:type="gramEnd"/>
    </w:p>
    <w:p w14:paraId="10231279" w14:textId="77777777" w:rsidR="00ED5997" w:rsidRDefault="00ED5997" w:rsidP="002A2241">
      <w:pPr>
        <w:pStyle w:val="Heading3"/>
        <w:numPr>
          <w:ilvl w:val="0"/>
          <w:numId w:val="7"/>
        </w:numPr>
        <w:tabs>
          <w:tab w:val="clear" w:pos="360"/>
          <w:tab w:val="num" w:pos="1080"/>
        </w:tabs>
        <w:ind w:left="1080"/>
      </w:pPr>
      <w:r>
        <w:t xml:space="preserve">resolution of modelling issues, including contingencies and tolerances for consistency </w:t>
      </w:r>
      <w:proofErr w:type="gramStart"/>
      <w:r>
        <w:t>checking;</w:t>
      </w:r>
      <w:proofErr w:type="gramEnd"/>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 xml:space="preserve">YS </w:t>
      </w:r>
      <w:proofErr w:type="gramStart"/>
      <w:r>
        <w:t>production;</w:t>
      </w:r>
      <w:proofErr w:type="gramEnd"/>
    </w:p>
    <w:p w14:paraId="0A73AC74" w14:textId="0A125E4B" w:rsidR="00ED5997" w:rsidRDefault="00ED5997" w:rsidP="002A2241">
      <w:pPr>
        <w:pStyle w:val="Heading3"/>
        <w:numPr>
          <w:ilvl w:val="0"/>
          <w:numId w:val="7"/>
        </w:numPr>
        <w:tabs>
          <w:tab w:val="clear" w:pos="360"/>
          <w:tab w:val="num" w:pos="1080"/>
        </w:tabs>
        <w:ind w:left="1080"/>
      </w:pPr>
      <w:r>
        <w:t xml:space="preserve">the production of Project Listings and supporting Project Listing Documents (PLDs) by all </w:t>
      </w:r>
      <w:proofErr w:type="gramStart"/>
      <w:r>
        <w:t>Parties;</w:t>
      </w:r>
      <w:proofErr w:type="gramEnd"/>
    </w:p>
    <w:p w14:paraId="12AB840F" w14:textId="77777777" w:rsidR="00823B10" w:rsidRDefault="002A2241" w:rsidP="002A2241">
      <w:pPr>
        <w:pStyle w:val="Heading3"/>
        <w:numPr>
          <w:ilvl w:val="0"/>
          <w:numId w:val="7"/>
        </w:numPr>
        <w:tabs>
          <w:tab w:val="clear" w:pos="360"/>
          <w:tab w:val="num" w:pos="1080"/>
        </w:tabs>
        <w:ind w:left="1080"/>
      </w:pPr>
      <w:r>
        <w:t>p</w:t>
      </w:r>
      <w:r w:rsidR="00823B10">
        <w:t>roduction and progress of planning requests</w:t>
      </w:r>
    </w:p>
    <w:p w14:paraId="58F5E37A" w14:textId="522BFD0F" w:rsidR="00ED5997" w:rsidRDefault="00ED5997" w:rsidP="002A2241">
      <w:pPr>
        <w:pStyle w:val="Heading3"/>
        <w:numPr>
          <w:ilvl w:val="0"/>
          <w:numId w:val="7"/>
        </w:numPr>
        <w:tabs>
          <w:tab w:val="clear" w:pos="360"/>
          <w:tab w:val="num" w:pos="1080"/>
        </w:tabs>
        <w:ind w:left="1080"/>
      </w:pPr>
      <w:r>
        <w:t xml:space="preserve">the Operational Assessment performed by </w:t>
      </w:r>
      <w:r w:rsidR="007F574B">
        <w:t xml:space="preserve">The </w:t>
      </w:r>
      <w:proofErr w:type="gramStart"/>
      <w:r w:rsidR="007F574B">
        <w:t>Company</w:t>
      </w:r>
      <w:r>
        <w:t xml:space="preserve"> ;</w:t>
      </w:r>
      <w:proofErr w:type="gramEnd"/>
      <w:r>
        <w:t xml:space="preserve"> </w:t>
      </w:r>
    </w:p>
    <w:p w14:paraId="6C24A9B7" w14:textId="77777777"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proposed and issued Grid Code and/</w:t>
      </w:r>
      <w:proofErr w:type="gramStart"/>
      <w:r>
        <w:t xml:space="preserve">or  </w:t>
      </w:r>
      <w:r w:rsidR="006361D2">
        <w:t>NETS</w:t>
      </w:r>
      <w:proofErr w:type="gramEnd"/>
      <w:r w:rsidR="006361D2">
        <w:t xml:space="preserve"> </w:t>
      </w:r>
      <w:r>
        <w:t>SQSS derogations.</w:t>
      </w:r>
    </w:p>
    <w:p w14:paraId="558FCEFC" w14:textId="77777777" w:rsidR="001F33A5" w:rsidRDefault="001F33A5" w:rsidP="002A2241">
      <w:pPr>
        <w:pStyle w:val="Heading3"/>
        <w:numPr>
          <w:ilvl w:val="0"/>
          <w:numId w:val="7"/>
        </w:numPr>
        <w:tabs>
          <w:tab w:val="clear" w:pos="360"/>
          <w:tab w:val="num" w:pos="1080"/>
        </w:tabs>
        <w:ind w:left="1080"/>
        <w:rPr>
          <w:ins w:id="7" w:author="Gareth Stanley (ESO)" w:date="2023-07-22T17:10:00Z"/>
        </w:rPr>
      </w:pPr>
      <w:r w:rsidRPr="002F413F">
        <w:t>Reports and f</w:t>
      </w:r>
      <w:r w:rsidR="00FB56A7" w:rsidRPr="002F413F">
        <w:t xml:space="preserve">eedback from any </w:t>
      </w:r>
      <w:proofErr w:type="gramStart"/>
      <w:r w:rsidR="00FB56A7" w:rsidRPr="002F413F">
        <w:t>Sub G</w:t>
      </w:r>
      <w:r w:rsidRPr="002F413F">
        <w:t>roups</w:t>
      </w:r>
      <w:proofErr w:type="gramEnd"/>
      <w:r w:rsidRPr="002F413F">
        <w:t xml:space="preserve"> of the JPC.</w:t>
      </w:r>
    </w:p>
    <w:p w14:paraId="1B5D9C98" w14:textId="009901D9" w:rsidR="008E335E" w:rsidRPr="002F413F" w:rsidRDefault="008E335E" w:rsidP="002A2241">
      <w:pPr>
        <w:pStyle w:val="Heading3"/>
        <w:numPr>
          <w:ilvl w:val="0"/>
          <w:numId w:val="7"/>
        </w:numPr>
        <w:tabs>
          <w:tab w:val="clear" w:pos="360"/>
          <w:tab w:val="num" w:pos="1080"/>
        </w:tabs>
        <w:ind w:left="1080"/>
      </w:pPr>
      <w:ins w:id="8" w:author="Gareth Stanley (ESO)" w:date="2023-07-22T17:10:00Z">
        <w:r>
          <w:t xml:space="preserve">The </w:t>
        </w:r>
        <w:r w:rsidR="009B6912">
          <w:t xml:space="preserve">formation and progression </w:t>
        </w:r>
      </w:ins>
      <w:ins w:id="9" w:author="Gareth Stanley (ESO)" w:date="2023-07-22T17:11:00Z">
        <w:r w:rsidR="009B6912">
          <w:t xml:space="preserve">of </w:t>
        </w:r>
      </w:ins>
      <w:ins w:id="10" w:author="Gareth Stanley (ESO)" w:date="2023-08-01T13:36:00Z">
        <w:r w:rsidR="00E36A7E">
          <w:t xml:space="preserve">a </w:t>
        </w:r>
      </w:ins>
      <w:ins w:id="11" w:author="Gareth Stanley (ESO)" w:date="2023-08-01T13:33:00Z">
        <w:r w:rsidR="00DF14B9">
          <w:t>CATO-TO Connection Sub-Group</w:t>
        </w:r>
      </w:ins>
      <w:ins w:id="12" w:author="Gareth Stanley (ESO)" w:date="2023-07-22T17:11:00Z">
        <w:r w:rsidR="00614480">
          <w:t xml:space="preserve">.  For the procedure </w:t>
        </w:r>
      </w:ins>
      <w:ins w:id="13" w:author="Gareth Stanley (ESO)" w:date="2023-07-22T17:12:00Z">
        <w:r w:rsidR="00614480">
          <w:t xml:space="preserve">instructing </w:t>
        </w:r>
        <w:r w:rsidR="00D2664D">
          <w:t xml:space="preserve">the </w:t>
        </w:r>
        <w:r w:rsidR="00AD4CF2">
          <w:t>prog</w:t>
        </w:r>
      </w:ins>
      <w:ins w:id="14" w:author="Gareth Stanley (ESO)" w:date="2023-07-22T17:13:00Z">
        <w:r w:rsidR="00AD4CF2">
          <w:t>r</w:t>
        </w:r>
      </w:ins>
      <w:ins w:id="15" w:author="Gareth Stanley (ESO)" w:date="2023-07-22T17:12:00Z">
        <w:r w:rsidR="00AD4CF2">
          <w:t>ession and commissioning</w:t>
        </w:r>
      </w:ins>
      <w:ins w:id="16" w:author="Gareth Stanley (ESO)" w:date="2023-08-01T13:35:00Z">
        <w:r w:rsidR="00A674FC">
          <w:t xml:space="preserve"> of </w:t>
        </w:r>
        <w:r w:rsidR="006205D8">
          <w:t xml:space="preserve">CATO-TO connection </w:t>
        </w:r>
        <w:proofErr w:type="gramStart"/>
        <w:r w:rsidR="002F1173">
          <w:t>pro</w:t>
        </w:r>
      </w:ins>
      <w:ins w:id="17" w:author="Gareth Stanley (ESO)" w:date="2023-08-01T13:36:00Z">
        <w:r w:rsidR="002F1173">
          <w:t>jects</w:t>
        </w:r>
      </w:ins>
      <w:ins w:id="18" w:author="Gareth Stanley (ESO)" w:date="2023-07-22T17:12:00Z">
        <w:r w:rsidR="00AD4CF2">
          <w:t xml:space="preserve"> </w:t>
        </w:r>
        <w:r w:rsidR="00D2664D">
          <w:t xml:space="preserve"> please</w:t>
        </w:r>
        <w:proofErr w:type="gramEnd"/>
        <w:r w:rsidR="00D2664D">
          <w:t xml:space="preserve"> see STCP 18-5 and STCP 19-7</w:t>
        </w:r>
      </w:ins>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proofErr w:type="gramStart"/>
      <w:r w:rsidR="0051451A" w:rsidRPr="002F413F">
        <w:t>sub group</w:t>
      </w:r>
      <w:r w:rsidRPr="002F413F">
        <w:t>s</w:t>
      </w:r>
      <w:proofErr w:type="gramEnd"/>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00530DF8" w:rsidRPr="002F413F">
        <w:t>sub groups</w:t>
      </w:r>
      <w:proofErr w:type="gramEnd"/>
      <w:r w:rsidR="00530DF8" w:rsidRPr="002F413F">
        <w:t xml:space="preserve">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0C3B5E16" w14:textId="77777777" w:rsidR="001F33A5" w:rsidRPr="002F413F" w:rsidRDefault="001F33A5" w:rsidP="002A2241">
      <w:pPr>
        <w:pStyle w:val="Heading4"/>
        <w:ind w:left="709" w:hanging="709"/>
      </w:pPr>
      <w:r w:rsidRPr="002F413F">
        <w:t>Each JPC meeting will include</w:t>
      </w:r>
      <w:r w:rsidR="00FB56A7" w:rsidRPr="002F413F">
        <w:t xml:space="preserve"> an update from the associated </w:t>
      </w:r>
      <w:proofErr w:type="gramStart"/>
      <w:r w:rsidR="00FB56A7" w:rsidRPr="002F413F">
        <w:t>Sub G</w:t>
      </w:r>
      <w:r w:rsidRPr="002F413F">
        <w:t>roups</w:t>
      </w:r>
      <w:proofErr w:type="gramEnd"/>
      <w:r w:rsidRPr="002F413F">
        <w:t xml:space="preserve">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 xml:space="preserve">the minutes of the appropriate </w:t>
      </w:r>
      <w:proofErr w:type="gramStart"/>
      <w:r w:rsidR="00FB56A7" w:rsidRPr="002F413F">
        <w:t>Sub G</w:t>
      </w:r>
      <w:r w:rsidRPr="002F413F">
        <w:t>roups</w:t>
      </w:r>
      <w:proofErr w:type="gramEnd"/>
      <w:r w:rsidRPr="002F413F">
        <w:t>.</w:t>
      </w:r>
    </w:p>
    <w:p w14:paraId="5C952E9C" w14:textId="77777777" w:rsidR="0051451A" w:rsidRDefault="00550C52" w:rsidP="002A2241">
      <w:pPr>
        <w:pStyle w:val="Heading4"/>
        <w:ind w:left="709" w:hanging="709"/>
      </w:pPr>
      <w:r>
        <w:t>I</w:t>
      </w:r>
      <w:r w:rsidR="0051451A">
        <w:t xml:space="preserve">t is envisaged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14:paraId="6229EE7C" w14:textId="7C981BB0" w:rsidR="0051451A" w:rsidRDefault="0051451A" w:rsidP="002A2241">
      <w:pPr>
        <w:numPr>
          <w:ilvl w:val="0"/>
          <w:numId w:val="15"/>
        </w:numPr>
      </w:pPr>
      <w:r>
        <w:t xml:space="preserve">The production of draft Investment Planning Demand backgrounds and the Investment Planning Ranking Orders by </w:t>
      </w:r>
      <w:r w:rsidR="007F574B">
        <w:t xml:space="preserve">The </w:t>
      </w:r>
      <w:proofErr w:type="gramStart"/>
      <w:r w:rsidR="007F574B">
        <w:t>Company</w:t>
      </w:r>
      <w:r>
        <w:t xml:space="preserve"> ;</w:t>
      </w:r>
      <w:proofErr w:type="gramEnd"/>
    </w:p>
    <w:p w14:paraId="7DAF06C0" w14:textId="77777777" w:rsidR="0051451A" w:rsidRDefault="0051451A" w:rsidP="002A2241">
      <w:pPr>
        <w:numPr>
          <w:ilvl w:val="0"/>
          <w:numId w:val="15"/>
        </w:numPr>
      </w:pPr>
      <w:r>
        <w:t xml:space="preserve">Review of the tolerances for the Boundary of Influence </w:t>
      </w:r>
      <w:proofErr w:type="gramStart"/>
      <w:r>
        <w:t>studies;</w:t>
      </w:r>
      <w:proofErr w:type="gramEnd"/>
    </w:p>
    <w:p w14:paraId="3EA2EFAF" w14:textId="2C23F606" w:rsidR="0051451A" w:rsidRDefault="0051451A" w:rsidP="002A2241">
      <w:pPr>
        <w:numPr>
          <w:ilvl w:val="0"/>
          <w:numId w:val="15"/>
        </w:numPr>
        <w:rPr>
          <w:ins w:id="19" w:author="Gareth Stanley (ESO)" w:date="2023-07-22T17:14:00Z"/>
        </w:rPr>
      </w:pPr>
      <w:r>
        <w:t>Review of information shared and confirmation of the key milestones to be met by each TO for the purpose of investment planning</w:t>
      </w:r>
      <w:ins w:id="20" w:author="Gareth Stanley (ESO)" w:date="2023-07-22T17:14:00Z">
        <w:r w:rsidR="00C760DC">
          <w:t xml:space="preserve"> (including CATO-TO Connection Projects)</w:t>
        </w:r>
      </w:ins>
      <w:r>
        <w:t xml:space="preserve"> and the production of </w:t>
      </w:r>
      <w:r w:rsidR="007D0D53">
        <w:t>ET</w:t>
      </w:r>
      <w:r>
        <w:t>YS models.</w:t>
      </w:r>
    </w:p>
    <w:p w14:paraId="58181190" w14:textId="77777777" w:rsidR="00BF4852" w:rsidRDefault="00BF4852" w:rsidP="008B20CB">
      <w:pPr>
        <w:ind w:left="1429"/>
      </w:pPr>
    </w:p>
    <w:p w14:paraId="0BD1D0D6" w14:textId="77777777" w:rsidR="0051451A" w:rsidRDefault="0051451A" w:rsidP="002A2241">
      <w:pPr>
        <w:pStyle w:val="Heading3"/>
        <w:numPr>
          <w:ilvl w:val="0"/>
          <w:numId w:val="7"/>
        </w:numPr>
        <w:tabs>
          <w:tab w:val="clear" w:pos="360"/>
          <w:tab w:val="num" w:pos="1429"/>
        </w:tabs>
        <w:ind w:left="1429"/>
      </w:pPr>
      <w:r>
        <w:lastRenderedPageBreak/>
        <w:t xml:space="preserve">application of modelling issues, including contingencies and tolerances for consistency </w:t>
      </w:r>
      <w:proofErr w:type="gramStart"/>
      <w:r>
        <w:t>checking;</w:t>
      </w:r>
      <w:proofErr w:type="gramEnd"/>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 xml:space="preserve">YS production in </w:t>
      </w:r>
      <w:proofErr w:type="gramStart"/>
      <w:r>
        <w:t>detail;</w:t>
      </w:r>
      <w:proofErr w:type="gramEnd"/>
    </w:p>
    <w:p w14:paraId="009D9798" w14:textId="77777777" w:rsidR="0051451A" w:rsidRDefault="0051451A" w:rsidP="002A2241">
      <w:pPr>
        <w:pStyle w:val="Heading3"/>
        <w:numPr>
          <w:ilvl w:val="0"/>
          <w:numId w:val="7"/>
        </w:numPr>
        <w:tabs>
          <w:tab w:val="clear" w:pos="360"/>
          <w:tab w:val="num" w:pos="1429"/>
        </w:tabs>
        <w:ind w:left="1429"/>
      </w:pPr>
      <w:r>
        <w:t xml:space="preserve">the review of Project Listings and supporting Project Listing Documents (PLDs) by all </w:t>
      </w:r>
      <w:proofErr w:type="gramStart"/>
      <w:r>
        <w:t>Parties;</w:t>
      </w:r>
      <w:proofErr w:type="gramEnd"/>
    </w:p>
    <w:p w14:paraId="38CD5146" w14:textId="77777777" w:rsidR="00823B10" w:rsidRDefault="00823B10" w:rsidP="002A2241">
      <w:pPr>
        <w:pStyle w:val="Heading3"/>
        <w:numPr>
          <w:ilvl w:val="0"/>
          <w:numId w:val="7"/>
        </w:numPr>
        <w:tabs>
          <w:tab w:val="clear" w:pos="360"/>
          <w:tab w:val="num" w:pos="1429"/>
        </w:tabs>
        <w:ind w:left="1429"/>
      </w:pPr>
      <w:r>
        <w:t>Review of planning requests</w:t>
      </w:r>
    </w:p>
    <w:p w14:paraId="37B3C6F8" w14:textId="77777777" w:rsidR="00823B10" w:rsidRDefault="00823B10" w:rsidP="002A2241">
      <w:pPr>
        <w:pStyle w:val="Heading3"/>
        <w:numPr>
          <w:ilvl w:val="0"/>
          <w:numId w:val="7"/>
        </w:numPr>
        <w:tabs>
          <w:tab w:val="clear" w:pos="360"/>
          <w:tab w:val="num" w:pos="1429"/>
        </w:tabs>
        <w:ind w:left="1429"/>
      </w:pPr>
      <w:r>
        <w:t>Review of TORIs</w:t>
      </w:r>
    </w:p>
    <w:p w14:paraId="06E4E38D" w14:textId="77777777" w:rsidR="00823B10" w:rsidRPr="00E4558D" w:rsidRDefault="0051451A" w:rsidP="002A2241">
      <w:pPr>
        <w:pStyle w:val="Heading3"/>
        <w:numPr>
          <w:ilvl w:val="0"/>
          <w:numId w:val="7"/>
        </w:numPr>
        <w:tabs>
          <w:tab w:val="clear" w:pos="360"/>
          <w:tab w:val="num" w:pos="1429"/>
        </w:tabs>
        <w:ind w:left="1429"/>
      </w:pPr>
      <w:r w:rsidRPr="00E4558D">
        <w:t>review of outstanding and expected derogations against the NETS SQSS or grid code.</w:t>
      </w:r>
    </w:p>
    <w:p w14:paraId="15FA4854" w14:textId="77777777" w:rsidR="00FB56A7" w:rsidRPr="002F413F" w:rsidRDefault="00FB56A7" w:rsidP="002A2241">
      <w:pPr>
        <w:pStyle w:val="Heading3"/>
        <w:numPr>
          <w:ilvl w:val="0"/>
          <w:numId w:val="7"/>
        </w:numPr>
        <w:tabs>
          <w:tab w:val="clear" w:pos="360"/>
          <w:tab w:val="num" w:pos="1429"/>
        </w:tabs>
        <w:ind w:left="1429"/>
      </w:pPr>
      <w:r w:rsidRPr="002F413F">
        <w:t>Feedback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proofErr w:type="gramStart"/>
      <w:r w:rsidR="00530DF8" w:rsidRPr="002F413F">
        <w:t>Sub G</w:t>
      </w:r>
      <w:r w:rsidRPr="002F413F">
        <w:t>roup</w:t>
      </w:r>
      <w:proofErr w:type="gramEnd"/>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w:t>
      </w:r>
      <w:proofErr w:type="gramStart"/>
      <w:r w:rsidR="00F6026F" w:rsidRPr="002F413F">
        <w:t>Sub Group</w:t>
      </w:r>
      <w:proofErr w:type="gramEnd"/>
      <w:r w:rsidR="00F6026F" w:rsidRPr="002F413F">
        <w:t xml:space="preserve"> </w:t>
      </w:r>
      <w:r w:rsidRPr="002F413F">
        <w:t xml:space="preserve">may include, for example: </w:t>
      </w:r>
    </w:p>
    <w:p w14:paraId="035374FA" w14:textId="77777777" w:rsidR="00F5688C" w:rsidRPr="002F413F" w:rsidRDefault="00F5688C" w:rsidP="002A2241">
      <w:pPr>
        <w:numPr>
          <w:ilvl w:val="0"/>
          <w:numId w:val="17"/>
        </w:numPr>
      </w:pPr>
      <w:r w:rsidRPr="002F413F">
        <w:t xml:space="preserve">Review of </w:t>
      </w:r>
      <w:r w:rsidR="003C0B8D" w:rsidRPr="002F413F">
        <w:t xml:space="preserve">Initial </w:t>
      </w:r>
      <w:r w:rsidR="00FA39FE" w:rsidRPr="002F413F">
        <w:t>O</w:t>
      </w:r>
      <w:r w:rsidRPr="002F413F">
        <w:t xml:space="preserve">utage </w:t>
      </w:r>
      <w:r w:rsidR="00FA39FE" w:rsidRPr="002F413F">
        <w:t>P</w:t>
      </w:r>
      <w:r w:rsidRPr="002F413F">
        <w:t xml:space="preserve">lans using long term planning data as agreed at </w:t>
      </w:r>
      <w:r w:rsidR="002A2241" w:rsidRPr="002F413F">
        <w:t>I</w:t>
      </w:r>
      <w:r w:rsidRPr="002F413F">
        <w:t xml:space="preserve">nvestment </w:t>
      </w:r>
      <w:r w:rsidR="002A2241" w:rsidRPr="002F413F">
        <w:t>P</w:t>
      </w:r>
      <w:r w:rsidRPr="002F413F">
        <w:t xml:space="preserve">lanning </w:t>
      </w:r>
      <w:proofErr w:type="gramStart"/>
      <w:r w:rsidR="002A2241" w:rsidRPr="002F413F">
        <w:t>S</w:t>
      </w:r>
      <w:r w:rsidRPr="002F413F">
        <w:t xml:space="preserve">ub </w:t>
      </w:r>
      <w:r w:rsidR="002A2241" w:rsidRPr="002F413F">
        <w:t>G</w:t>
      </w:r>
      <w:r w:rsidRPr="002F413F">
        <w:t>roup</w:t>
      </w:r>
      <w:proofErr w:type="gramEnd"/>
      <w:r w:rsidRPr="002F413F">
        <w:t xml:space="preserve"> meetings</w:t>
      </w:r>
    </w:p>
    <w:p w14:paraId="33BB454E" w14:textId="77777777" w:rsidR="00F5688C" w:rsidRPr="002F413F" w:rsidRDefault="00F5688C" w:rsidP="002A2241">
      <w:pPr>
        <w:numPr>
          <w:ilvl w:val="0"/>
          <w:numId w:val="17"/>
        </w:numPr>
      </w:pPr>
      <w:r w:rsidRPr="002F413F">
        <w:t>Discussion of outage placement</w:t>
      </w:r>
    </w:p>
    <w:p w14:paraId="325E9ACE" w14:textId="77777777" w:rsidR="00F5688C" w:rsidRPr="002F413F" w:rsidRDefault="00F5688C" w:rsidP="002A2241">
      <w:pPr>
        <w:numPr>
          <w:ilvl w:val="0"/>
          <w:numId w:val="17"/>
        </w:numPr>
      </w:pPr>
      <w:r w:rsidRPr="002F413F">
        <w:t xml:space="preserve">Discussion of </w:t>
      </w:r>
      <w:r w:rsidR="002A2241" w:rsidRPr="002F413F">
        <w:t>O</w:t>
      </w:r>
      <w:r w:rsidRPr="002F413F">
        <w:t>perational</w:t>
      </w:r>
      <w:r w:rsidR="00F333FC" w:rsidRPr="002F413F">
        <w:t xml:space="preserve"> </w:t>
      </w:r>
      <w:r w:rsidR="002A2241" w:rsidRPr="002F413F">
        <w:t>A</w:t>
      </w:r>
      <w:r w:rsidR="00F333FC" w:rsidRPr="002F413F">
        <w:t>ssessment report</w:t>
      </w:r>
    </w:p>
    <w:p w14:paraId="726596AB" w14:textId="77777777" w:rsidR="00F5688C" w:rsidRPr="002F413F" w:rsidRDefault="00F5688C" w:rsidP="002A2241">
      <w:pPr>
        <w:numPr>
          <w:ilvl w:val="0"/>
          <w:numId w:val="17"/>
        </w:numPr>
      </w:pPr>
      <w:r w:rsidRPr="002F413F">
        <w:t xml:space="preserve">Discussion on how costs may be </w:t>
      </w:r>
      <w:proofErr w:type="gramStart"/>
      <w:r w:rsidRPr="002F413F">
        <w:t>reduced</w:t>
      </w:r>
      <w:proofErr w:type="gramEnd"/>
      <w:r w:rsidRPr="002F413F">
        <w:t xml:space="preserve"> and programmes optimised.</w:t>
      </w:r>
    </w:p>
    <w:p w14:paraId="3E52030D" w14:textId="77777777" w:rsidR="00F5688C" w:rsidRPr="00F5688C" w:rsidRDefault="00FB56A7" w:rsidP="002F413F">
      <w:pPr>
        <w:pStyle w:val="Heading3"/>
        <w:numPr>
          <w:ilvl w:val="0"/>
          <w:numId w:val="17"/>
        </w:numPr>
      </w:pPr>
      <w:r w:rsidRPr="002F413F">
        <w:t>Feedback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14:paraId="55A60B74" w14:textId="726B16B6"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7F574B">
        <w:t>The Company</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 xml:space="preserve">dynamic models of new </w:t>
      </w:r>
      <w:proofErr w:type="gramStart"/>
      <w:r>
        <w:t>generators;</w:t>
      </w:r>
      <w:proofErr w:type="gramEnd"/>
    </w:p>
    <w:p w14:paraId="1094D61A" w14:textId="77777777" w:rsidR="00ED5997" w:rsidRDefault="00ED5997" w:rsidP="002A2241">
      <w:pPr>
        <w:pStyle w:val="Heading3"/>
        <w:numPr>
          <w:ilvl w:val="0"/>
          <w:numId w:val="8"/>
        </w:numPr>
        <w:tabs>
          <w:tab w:val="clear" w:pos="360"/>
          <w:tab w:val="num" w:pos="1080"/>
        </w:tabs>
        <w:ind w:left="1080"/>
      </w:pPr>
      <w:r>
        <w:t>System stability; or</w:t>
      </w:r>
    </w:p>
    <w:p w14:paraId="38E652F3" w14:textId="77777777" w:rsidR="00ED5997" w:rsidRDefault="00ED5997" w:rsidP="002A2241">
      <w:pPr>
        <w:pStyle w:val="Heading3"/>
        <w:numPr>
          <w:ilvl w:val="0"/>
          <w:numId w:val="8"/>
        </w:numPr>
        <w:tabs>
          <w:tab w:val="clear" w:pos="360"/>
          <w:tab w:val="num" w:pos="1080"/>
        </w:tabs>
        <w:ind w:left="1080"/>
      </w:pPr>
      <w:r>
        <w:t>modelling consistency issues.</w:t>
      </w:r>
    </w:p>
    <w:p w14:paraId="77091442" w14:textId="77777777" w:rsidR="00ED5997" w:rsidRDefault="00ED5997" w:rsidP="002A2241">
      <w:pPr>
        <w:keepNext/>
        <w:keepLines/>
        <w:ind w:left="851"/>
      </w:pPr>
    </w:p>
    <w:p w14:paraId="325B1BF7" w14:textId="77777777" w:rsidR="00ED5997" w:rsidRDefault="00ED5997" w:rsidP="002A2241">
      <w:pPr>
        <w:pStyle w:val="Heading3"/>
        <w:keepLines/>
      </w:pPr>
      <w:bookmarkStart w:id="21" w:name="_Ref103155789"/>
      <w:r>
        <w:t>Joint System Development Liaison Group</w:t>
      </w:r>
      <w:bookmarkEnd w:id="21"/>
    </w:p>
    <w:p w14:paraId="6C4CB376" w14:textId="3FFE2BBB"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7F574B">
        <w:t>The Company</w:t>
      </w:r>
      <w:r>
        <w:t xml:space="preserve"> and formed at the request of </w:t>
      </w:r>
      <w:r w:rsidR="007F574B">
        <w:t>The Company</w:t>
      </w:r>
      <w:r>
        <w:t xml:space="preserve"> or a TO.</w:t>
      </w:r>
    </w:p>
    <w:p w14:paraId="558DA2D0" w14:textId="14E06EF7" w:rsidR="00ED5997" w:rsidRDefault="00ED5997" w:rsidP="00112F1B">
      <w:pPr>
        <w:pStyle w:val="Heading4"/>
        <w:keepNext w:val="0"/>
        <w:tabs>
          <w:tab w:val="clear" w:pos="0"/>
          <w:tab w:val="num" w:pos="709"/>
        </w:tabs>
        <w:ind w:left="709" w:hanging="709"/>
      </w:pPr>
      <w:r>
        <w:t xml:space="preserve">The JSDL shall consist of named representatives from the relevant User, </w:t>
      </w:r>
      <w:r w:rsidR="007F574B">
        <w:t>The Company</w:t>
      </w:r>
      <w:r>
        <w:t xml:space="preserve"> and the relevant TO or TOs.  The JSDL shall meet twice a year, although the frequency of the meetings can be varied with the agreement of all members of the JSDL.  The agenda at the meeting may include, for example:</w:t>
      </w:r>
    </w:p>
    <w:p w14:paraId="35ABE399" w14:textId="77777777" w:rsidR="00ED5997" w:rsidRDefault="00ED5997" w:rsidP="00112F1B">
      <w:pPr>
        <w:pStyle w:val="Heading3"/>
        <w:keepNext w:val="0"/>
        <w:numPr>
          <w:ilvl w:val="0"/>
          <w:numId w:val="9"/>
        </w:numPr>
        <w:tabs>
          <w:tab w:val="clear" w:pos="360"/>
          <w:tab w:val="num" w:pos="1080"/>
        </w:tabs>
        <w:ind w:left="1077" w:hanging="357"/>
      </w:pPr>
      <w:r>
        <w:t xml:space="preserve">all parties’ relevant projects from the Project Listings, including infrastructure and asset replacement </w:t>
      </w:r>
      <w:proofErr w:type="gramStart"/>
      <w:r>
        <w:t>projects;</w:t>
      </w:r>
      <w:proofErr w:type="gramEnd"/>
    </w:p>
    <w:p w14:paraId="1E473CDA" w14:textId="77777777" w:rsidR="00ED5997" w:rsidRDefault="00ED5997" w:rsidP="00112F1B">
      <w:pPr>
        <w:pStyle w:val="Heading3"/>
        <w:keepNext w:val="0"/>
        <w:numPr>
          <w:ilvl w:val="0"/>
          <w:numId w:val="9"/>
        </w:numPr>
        <w:tabs>
          <w:tab w:val="clear" w:pos="360"/>
          <w:tab w:val="num" w:pos="1080"/>
        </w:tabs>
        <w:ind w:left="1077" w:hanging="357"/>
      </w:pPr>
      <w:r>
        <w:t>Information about Grid Supply Points (DNOs only</w:t>
      </w:r>
      <w:proofErr w:type="gramStart"/>
      <w:r>
        <w:t>);</w:t>
      </w:r>
      <w:proofErr w:type="gramEnd"/>
      <w:r>
        <w:t xml:space="preserve"> </w:t>
      </w:r>
    </w:p>
    <w:p w14:paraId="2DF629A0" w14:textId="77777777" w:rsidR="00ED5997" w:rsidRDefault="00ED5997" w:rsidP="00112F1B">
      <w:pPr>
        <w:pStyle w:val="Heading3"/>
        <w:keepNext w:val="0"/>
        <w:numPr>
          <w:ilvl w:val="0"/>
          <w:numId w:val="9"/>
        </w:numPr>
        <w:tabs>
          <w:tab w:val="clear" w:pos="360"/>
          <w:tab w:val="num" w:pos="1080"/>
        </w:tabs>
        <w:ind w:left="1077" w:hanging="357"/>
      </w:pPr>
      <w:r>
        <w:t xml:space="preserve">Information about Outages; or </w:t>
      </w:r>
    </w:p>
    <w:p w14:paraId="57A79BF7" w14:textId="77777777" w:rsidR="00ED5997" w:rsidRDefault="00ED5997" w:rsidP="00112F1B">
      <w:pPr>
        <w:pStyle w:val="Heading3"/>
        <w:keepNext w:val="0"/>
        <w:numPr>
          <w:ilvl w:val="0"/>
          <w:numId w:val="9"/>
        </w:numPr>
        <w:tabs>
          <w:tab w:val="clear" w:pos="360"/>
          <w:tab w:val="num" w:pos="1080"/>
        </w:tabs>
        <w:ind w:left="1077" w:hanging="357"/>
      </w:pPr>
      <w:r>
        <w:t>Information about general issues.</w:t>
      </w:r>
    </w:p>
    <w:p w14:paraId="54173F73" w14:textId="77777777" w:rsidR="00B65913" w:rsidRDefault="00B65913" w:rsidP="0022068A">
      <w:pPr>
        <w:pStyle w:val="Heading3"/>
        <w:keepNext w:val="0"/>
        <w:numPr>
          <w:ilvl w:val="0"/>
          <w:numId w:val="9"/>
        </w:numPr>
        <w:tabs>
          <w:tab w:val="clear" w:pos="360"/>
          <w:tab w:val="num" w:pos="1080"/>
        </w:tabs>
        <w:ind w:left="1077" w:hanging="357"/>
        <w:rPr>
          <w:ins w:id="22" w:author="Gareth Stanley (ESO)" w:date="2023-08-07T09:50:00Z"/>
        </w:rPr>
      </w:pPr>
      <w:r>
        <w:t>Information about embedded generation activity</w:t>
      </w:r>
    </w:p>
    <w:p w14:paraId="74CC920A" w14:textId="2D364EC1" w:rsidR="005E23A2" w:rsidRDefault="00F93CC6" w:rsidP="00112F1B">
      <w:pPr>
        <w:pStyle w:val="Heading3"/>
        <w:numPr>
          <w:ilvl w:val="2"/>
          <w:numId w:val="27"/>
        </w:numPr>
        <w:rPr>
          <w:ins w:id="23" w:author="Gareth Stanley (ESO)" w:date="2023-08-07T09:53:00Z"/>
        </w:rPr>
      </w:pPr>
      <w:ins w:id="24" w:author="Gareth Stanley (ESO)" w:date="2023-08-07T09:51:00Z">
        <w:r>
          <w:t xml:space="preserve">CATO-TO Connection </w:t>
        </w:r>
        <w:proofErr w:type="gramStart"/>
        <w:r>
          <w:t>Sub Group</w:t>
        </w:r>
      </w:ins>
      <w:proofErr w:type="gramEnd"/>
    </w:p>
    <w:p w14:paraId="2A840E54" w14:textId="7D86A9CE" w:rsidR="00187BC3" w:rsidRPr="00187BC3" w:rsidRDefault="003526BC" w:rsidP="00112F1B">
      <w:pPr>
        <w:pStyle w:val="Heading4"/>
        <w:numPr>
          <w:ilvl w:val="3"/>
          <w:numId w:val="27"/>
        </w:numPr>
        <w:rPr>
          <w:ins w:id="25" w:author="Gareth Stanley (ESO)" w:date="2023-08-07T09:56:00Z"/>
        </w:rPr>
      </w:pPr>
      <w:ins w:id="26" w:author="Gareth Stanley (ESO)" w:date="2023-08-07T09:54:00Z">
        <w:r>
          <w:t>The CATO-TO Connection</w:t>
        </w:r>
        <w:r w:rsidR="00E9081F">
          <w:t xml:space="preserve"> </w:t>
        </w:r>
        <w:proofErr w:type="gramStart"/>
        <w:r w:rsidR="00E9081F">
          <w:t xml:space="preserve">Sub </w:t>
        </w:r>
      </w:ins>
      <w:ins w:id="27" w:author="Gareth Stanley (ESO)" w:date="2023-08-07T09:55:00Z">
        <w:r w:rsidR="00E9081F">
          <w:t>Group</w:t>
        </w:r>
        <w:proofErr w:type="gramEnd"/>
        <w:r w:rsidR="00E9081F">
          <w:t xml:space="preserve"> shall normally consist of the </w:t>
        </w:r>
      </w:ins>
      <w:ins w:id="28" w:author="Gareth Stanley (ESO)" w:date="2023-08-07T09:56:00Z">
        <w:r w:rsidR="00187BC3" w:rsidRPr="00187BC3">
          <w:t>pre-existing TO (PTO) being connected to, the CATO and The Company</w:t>
        </w:r>
      </w:ins>
      <w:ins w:id="29" w:author="Gareth Stanley (ESO)" w:date="2023-08-07T09:57:00Z">
        <w:r w:rsidR="008D4BC4">
          <w:t xml:space="preserve"> (Lead Parties)</w:t>
        </w:r>
      </w:ins>
      <w:ins w:id="30" w:author="Gareth Stanley (ESO)" w:date="2023-08-07T09:56:00Z">
        <w:r w:rsidR="00187BC3" w:rsidRPr="00187BC3">
          <w:t xml:space="preserve">. </w:t>
        </w:r>
      </w:ins>
    </w:p>
    <w:p w14:paraId="7DEB6668" w14:textId="5C06DF8D" w:rsidR="00C25FDB" w:rsidRDefault="008D4BC4" w:rsidP="00D24C85">
      <w:pPr>
        <w:pStyle w:val="Heading4"/>
        <w:numPr>
          <w:ilvl w:val="3"/>
          <w:numId w:val="27"/>
        </w:numPr>
        <w:rPr>
          <w:ins w:id="31" w:author="Gareth Stanley (ESO)" w:date="2023-08-07T10:02:00Z"/>
        </w:rPr>
      </w:pPr>
      <w:ins w:id="32" w:author="Gareth Stanley (ESO)" w:date="2023-08-07T09:57:00Z">
        <w:r>
          <w:t>Named representat</w:t>
        </w:r>
      </w:ins>
      <w:ins w:id="33" w:author="Gareth Stanley (ESO)" w:date="2023-08-07T09:58:00Z">
        <w:r w:rsidR="00A328C8">
          <w:t xml:space="preserve">ives shall be </w:t>
        </w:r>
        <w:r w:rsidR="00107ACE">
          <w:t xml:space="preserve">nominated by the Lead Parties and shall be known as the </w:t>
        </w:r>
      </w:ins>
      <w:ins w:id="34" w:author="Gareth Stanley (ESO)" w:date="2023-08-07T09:59:00Z">
        <w:r w:rsidR="00107ACE">
          <w:t>Lead Persons</w:t>
        </w:r>
      </w:ins>
      <w:ins w:id="35" w:author="Gareth Stanley (ESO)" w:date="2023-08-07T10:02:00Z">
        <w:r w:rsidR="00D24C85">
          <w:t>.</w:t>
        </w:r>
      </w:ins>
    </w:p>
    <w:p w14:paraId="53A248DB" w14:textId="339EBFFB" w:rsidR="00BD6930" w:rsidRDefault="00BD6930" w:rsidP="00112F1B">
      <w:pPr>
        <w:pStyle w:val="ListParagraph"/>
        <w:numPr>
          <w:ilvl w:val="3"/>
          <w:numId w:val="27"/>
        </w:numPr>
        <w:rPr>
          <w:ins w:id="36" w:author="Gareth Stanley (ESO)" w:date="2023-08-07T10:04:00Z"/>
        </w:rPr>
      </w:pPr>
      <w:ins w:id="37" w:author="Gareth Stanley (ESO)" w:date="2023-08-07T10:03:00Z">
        <w:r>
          <w:t xml:space="preserve">The CATO-TO Connection </w:t>
        </w:r>
        <w:proofErr w:type="gramStart"/>
        <w:r>
          <w:t>Sub Group</w:t>
        </w:r>
        <w:proofErr w:type="gramEnd"/>
        <w:r>
          <w:t xml:space="preserve"> shall meet </w:t>
        </w:r>
        <w:r w:rsidR="007C5AF1">
          <w:t>as required and requested by any of the Lead Parties</w:t>
        </w:r>
      </w:ins>
    </w:p>
    <w:p w14:paraId="343A6559" w14:textId="76A655CA" w:rsidR="006E0E26" w:rsidRPr="00BD6930" w:rsidRDefault="006E0E26" w:rsidP="00112F1B">
      <w:pPr>
        <w:pStyle w:val="ListParagraph"/>
        <w:numPr>
          <w:ilvl w:val="3"/>
          <w:numId w:val="27"/>
        </w:numPr>
      </w:pPr>
      <w:ins w:id="38" w:author="Gareth Stanley (ESO)" w:date="2023-08-07T10:04:00Z">
        <w:r>
          <w:t xml:space="preserve">Detailed activities of this </w:t>
        </w:r>
        <w:proofErr w:type="gramStart"/>
        <w:r>
          <w:t>Sub Group</w:t>
        </w:r>
        <w:proofErr w:type="gramEnd"/>
        <w:r>
          <w:t xml:space="preserve"> are </w:t>
        </w:r>
      </w:ins>
      <w:ins w:id="39" w:author="Gareth Stanley (ESO)" w:date="2023-08-07T10:05:00Z">
        <w:r w:rsidR="00B4734C">
          <w:t>described in STCP 18-</w:t>
        </w:r>
      </w:ins>
      <w:ins w:id="40" w:author="Gareth Stanley (ESO)" w:date="2023-08-08T12:42:00Z">
        <w:r w:rsidR="00B0128A">
          <w:t>5</w:t>
        </w:r>
      </w:ins>
      <w:ins w:id="41" w:author="Gareth Stanley (ESO)" w:date="2023-08-07T10:05:00Z">
        <w:r w:rsidR="00B4734C">
          <w:t xml:space="preserve"> </w:t>
        </w:r>
        <w:r w:rsidR="0056131B">
          <w:t>CATO-</w:t>
        </w:r>
      </w:ins>
      <w:ins w:id="42" w:author="Gareth Stanley (ESO)" w:date="2023-08-07T10:06:00Z">
        <w:r w:rsidR="0056131B">
          <w:t>TO Connections Procedure</w:t>
        </w:r>
      </w:ins>
    </w:p>
    <w:p w14:paraId="1AEA0E20" w14:textId="77777777" w:rsidR="00ED5997" w:rsidRDefault="00ED5997" w:rsidP="002A2241">
      <w:pPr>
        <w:pStyle w:val="Heading3"/>
        <w:keepLines/>
        <w:numPr>
          <w:ilvl w:val="0"/>
          <w:numId w:val="0"/>
        </w:numPr>
      </w:pPr>
      <w:r>
        <w:lastRenderedPageBreak/>
        <w:tab/>
      </w:r>
    </w:p>
    <w:p w14:paraId="202C91F5" w14:textId="77777777" w:rsidR="00ED5997" w:rsidRDefault="00ED5997" w:rsidP="002A2241">
      <w:pPr>
        <w:pStyle w:val="Heading2"/>
      </w:pPr>
      <w:bookmarkStart w:id="43" w:name="_Ref103751622"/>
      <w:r>
        <w:t>Production of Investment Planning Project Listings</w:t>
      </w:r>
      <w:bookmarkEnd w:id="43"/>
    </w:p>
    <w:p w14:paraId="68E81D8C" w14:textId="77777777" w:rsidR="00ED5997" w:rsidRDefault="00ED5997" w:rsidP="002A2241">
      <w:pPr>
        <w:pStyle w:val="Heading3"/>
        <w:keepLines/>
        <w:tabs>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14:paraId="5E94296D" w14:textId="77777777" w:rsidR="00ED5997" w:rsidRDefault="00ED5997" w:rsidP="002A2241">
      <w:pPr>
        <w:pStyle w:val="Heading3"/>
        <w:keepLines/>
        <w:tabs>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 xml:space="preserve">project </w:t>
      </w:r>
      <w:proofErr w:type="gramStart"/>
      <w:r>
        <w:t>name;</w:t>
      </w:r>
      <w:proofErr w:type="gramEnd"/>
    </w:p>
    <w:p w14:paraId="44B1A623" w14:textId="77777777" w:rsidR="00ED5997" w:rsidRDefault="00ED5997" w:rsidP="002A2241">
      <w:pPr>
        <w:pStyle w:val="Heading3"/>
        <w:numPr>
          <w:ilvl w:val="0"/>
          <w:numId w:val="10"/>
        </w:numPr>
        <w:tabs>
          <w:tab w:val="clear" w:pos="360"/>
          <w:tab w:val="num" w:pos="1080"/>
        </w:tabs>
        <w:ind w:left="1080"/>
      </w:pPr>
      <w:r>
        <w:t xml:space="preserve">brief </w:t>
      </w:r>
      <w:proofErr w:type="gramStart"/>
      <w:r>
        <w:t>narrative;</w:t>
      </w:r>
      <w:proofErr w:type="gramEnd"/>
    </w:p>
    <w:p w14:paraId="6E3F704B" w14:textId="77777777" w:rsidR="00ED5997" w:rsidRDefault="00ED5997" w:rsidP="002A2241">
      <w:pPr>
        <w:pStyle w:val="Heading3"/>
        <w:numPr>
          <w:ilvl w:val="0"/>
          <w:numId w:val="10"/>
        </w:numPr>
        <w:tabs>
          <w:tab w:val="clear" w:pos="360"/>
          <w:tab w:val="num" w:pos="1080"/>
        </w:tabs>
        <w:ind w:left="1080"/>
      </w:pPr>
      <w:r>
        <w:t>any changes to node and line data</w:t>
      </w:r>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 xml:space="preserve">schematic </w:t>
      </w:r>
      <w:proofErr w:type="gramStart"/>
      <w:r>
        <w:t>diagram;</w:t>
      </w:r>
      <w:proofErr w:type="gramEnd"/>
    </w:p>
    <w:p w14:paraId="7E06AE26" w14:textId="77777777"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 and,</w:t>
      </w:r>
    </w:p>
    <w:p w14:paraId="6153E6BB" w14:textId="77777777" w:rsidR="008C2656" w:rsidRDefault="008C2656" w:rsidP="002A2241">
      <w:pPr>
        <w:pStyle w:val="Heading3"/>
        <w:numPr>
          <w:ilvl w:val="0"/>
          <w:numId w:val="10"/>
        </w:numPr>
        <w:tabs>
          <w:tab w:val="clear" w:pos="360"/>
          <w:tab w:val="num" w:pos="1080"/>
        </w:tabs>
        <w:ind w:left="1080"/>
      </w:pPr>
      <w:r>
        <w:t>Agreement Date (if applicable)</w:t>
      </w:r>
    </w:p>
    <w:p w14:paraId="6AC788BF" w14:textId="77777777" w:rsidR="00AF21D5" w:rsidRDefault="00AF21D5" w:rsidP="00B7626A">
      <w:pPr>
        <w:pStyle w:val="Heading3"/>
        <w:keepNext w:val="0"/>
        <w:numPr>
          <w:ilvl w:val="0"/>
          <w:numId w:val="10"/>
        </w:numPr>
        <w:tabs>
          <w:tab w:val="clear" w:pos="360"/>
          <w:tab w:val="num" w:pos="1080"/>
        </w:tabs>
        <w:ind w:left="1077" w:hanging="357"/>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requirements of STC Section </w:t>
      </w:r>
      <w:r>
        <w:t>K, HVDC converter installations and series capacitors.</w:t>
      </w:r>
    </w:p>
    <w:p w14:paraId="03D5E80C" w14:textId="77777777" w:rsidR="001519A4" w:rsidRDefault="001519A4" w:rsidP="001519A4">
      <w:pPr>
        <w:pStyle w:val="Heading3"/>
        <w:numPr>
          <w:ilvl w:val="0"/>
          <w:numId w:val="10"/>
        </w:numPr>
        <w:tabs>
          <w:tab w:val="clear" w:pos="360"/>
          <w:tab w:val="num" w:pos="1080"/>
        </w:tabs>
        <w:ind w:left="1080"/>
      </w:pPr>
      <w:r>
        <w:t>Note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t>.</w:t>
      </w:r>
    </w:p>
    <w:p w14:paraId="4033D420" w14:textId="77777777" w:rsidR="001519A4" w:rsidRDefault="001519A4" w:rsidP="002A2241">
      <w:pPr>
        <w:pStyle w:val="Heading3"/>
        <w:numPr>
          <w:ilvl w:val="0"/>
          <w:numId w:val="10"/>
        </w:numPr>
        <w:tabs>
          <w:tab w:val="clear" w:pos="360"/>
          <w:tab w:val="num" w:pos="1080"/>
        </w:tabs>
        <w:ind w:left="1080"/>
      </w:pPr>
    </w:p>
    <w:p w14:paraId="1F5D9935" w14:textId="010DBEE5" w:rsidR="00ED5997" w:rsidRDefault="00ED5997" w:rsidP="002A2241">
      <w:pPr>
        <w:pStyle w:val="Heading3"/>
        <w:keepLines/>
        <w:tabs>
          <w:tab w:val="num" w:pos="709"/>
        </w:tabs>
        <w:ind w:left="709" w:hanging="709"/>
      </w:pPr>
      <w:bookmarkStart w:id="44" w:name="_Ref103157597"/>
      <w:r>
        <w:t xml:space="preserve">Where a TO identifies a number of options for system reinforcement or modification that meet the deterministic and economic requirements of the </w:t>
      </w:r>
      <w:r w:rsidR="006361D2">
        <w:t>NETS SQSS</w:t>
      </w:r>
      <w:r>
        <w:t xml:space="preserve">, they may request additional data from </w:t>
      </w:r>
      <w:r w:rsidR="007F574B">
        <w:t>The Company</w:t>
      </w:r>
      <w:r>
        <w:t xml:space="preserve"> in order to complete a more detailed economic comparison of the options. </w:t>
      </w:r>
      <w:r w:rsidR="0004424D">
        <w:t>This request will be in the form of a planning request as set out in Appendix C.</w:t>
      </w:r>
      <w:r>
        <w:t xml:space="preserve"> Additional data may include estimates of MWh &amp; </w:t>
      </w:r>
      <w:proofErr w:type="spellStart"/>
      <w:r>
        <w:t>MVArh</w:t>
      </w:r>
      <w:proofErr w:type="spellEnd"/>
      <w:r>
        <w:t xml:space="preserve"> costs, constraint volumes and constraint locations.</w:t>
      </w:r>
      <w:bookmarkEnd w:id="44"/>
    </w:p>
    <w:p w14:paraId="64CB47F7" w14:textId="230A7FC5" w:rsidR="00ED5997" w:rsidRDefault="007F574B" w:rsidP="002A2241">
      <w:pPr>
        <w:pStyle w:val="Heading3"/>
        <w:keepLines/>
        <w:tabs>
          <w:tab w:val="num" w:pos="709"/>
        </w:tabs>
        <w:ind w:left="709" w:hanging="709"/>
      </w:pPr>
      <w:r>
        <w:t>The Company</w:t>
      </w:r>
      <w:r w:rsidR="00ED5997">
        <w:t xml:space="preserve"> shall provide any data to the TO as reasonably requested in </w:t>
      </w:r>
      <w:r w:rsidR="001A5721">
        <w:t>4.2.7</w:t>
      </w:r>
      <w:r w:rsidR="00ED5997">
        <w:t>, to facilitate economic comparison of TO options. The data will not however, be detailed about the economics of any particular generator.</w:t>
      </w:r>
    </w:p>
    <w:p w14:paraId="6594B408" w14:textId="77777777" w:rsidR="00ED5997" w:rsidRDefault="00ED5997" w:rsidP="002A2241">
      <w:pPr>
        <w:pStyle w:val="Heading3"/>
        <w:keepLines/>
        <w:tabs>
          <w:tab w:val="num" w:pos="709"/>
        </w:tabs>
        <w:ind w:left="709" w:hanging="709"/>
      </w:pPr>
      <w:bookmarkStart w:id="45" w:name="_Ref103159024"/>
      <w:r>
        <w:t xml:space="preserve">The TOs shall provide a Project Listing and associated PLDs to other </w:t>
      </w:r>
      <w:r w:rsidR="00E15443">
        <w:t>TOs</w:t>
      </w:r>
      <w:r>
        <w:t xml:space="preserve"> for each of the Parties.</w:t>
      </w:r>
      <w:bookmarkEnd w:id="45"/>
    </w:p>
    <w:p w14:paraId="14CB86ED" w14:textId="77777777" w:rsidR="008C2656" w:rsidRDefault="00ED5997" w:rsidP="002A2241">
      <w:pPr>
        <w:pStyle w:val="Heading3"/>
        <w:keepLines/>
        <w:tabs>
          <w:tab w:val="num" w:pos="709"/>
        </w:tabs>
        <w:ind w:left="709" w:hanging="709"/>
      </w:pPr>
      <w:bookmarkStart w:id="46"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46"/>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Thus SRFs are </w:t>
      </w:r>
      <w:r w:rsidR="0056497B">
        <w:t xml:space="preserve">distinct from </w:t>
      </w:r>
      <w:r w:rsidR="0056497B">
        <w:lastRenderedPageBreak/>
        <w:t>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ind w:left="720" w:hanging="720"/>
      </w:pPr>
      <w:r>
        <w:t xml:space="preserve">      </w:t>
      </w:r>
      <w:r w:rsidR="00614268">
        <w:tab/>
      </w:r>
      <w:r>
        <w:t>or reduce costs to the industry.</w:t>
      </w:r>
    </w:p>
    <w:p w14:paraId="17110F0E" w14:textId="77777777" w:rsidR="00E70866" w:rsidRDefault="00E70866" w:rsidP="002A2241">
      <w:pPr>
        <w:pStyle w:val="Heading3"/>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ind w:left="720" w:firstLine="15"/>
      </w:pPr>
      <w:r>
        <w:t xml:space="preserve">through the </w:t>
      </w:r>
      <w:r w:rsidR="002A2241">
        <w:t>I</w:t>
      </w:r>
      <w:r>
        <w:t xml:space="preserve">nvestment </w:t>
      </w:r>
      <w:r w:rsidR="002A2241">
        <w:t>P</w:t>
      </w:r>
      <w:r>
        <w:t xml:space="preserve">lanning </w:t>
      </w:r>
      <w:r w:rsidR="002A2241">
        <w:t>Sub Groups</w:t>
      </w:r>
      <w:r>
        <w:t>.</w:t>
      </w:r>
      <w:r w:rsidR="00DD2F36">
        <w:t xml:space="preserve"> </w:t>
      </w:r>
      <w:r>
        <w:t xml:space="preserve">The </w:t>
      </w:r>
      <w:r w:rsidR="002A2241">
        <w:t xml:space="preserve">Operational Assessment Sub Group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69CA44C8" w:rsidR="00073B88" w:rsidRPr="00172128" w:rsidRDefault="00893CB9" w:rsidP="00172128">
      <w:pPr>
        <w:pStyle w:val="Heading3"/>
        <w:tabs>
          <w:tab w:val="num" w:pos="709"/>
        </w:tabs>
        <w:ind w:left="709" w:hanging="709"/>
      </w:pPr>
      <w:r w:rsidRPr="00172128">
        <w:t xml:space="preserve">For avoidance of doubt, typical applications that may be covered under such a planning request may include temporary or permanent line diversions, </w:t>
      </w:r>
      <w:proofErr w:type="spellStart"/>
      <w:r w:rsidRPr="00172128">
        <w:t>intertripping</w:t>
      </w:r>
      <w:proofErr w:type="spellEnd"/>
      <w:r w:rsidRPr="00172128">
        <w:t xml:space="preserve"> or other protection schemes, and firm allocation of substation bay(s) to a party ahead of </w:t>
      </w:r>
      <w:r w:rsidRPr="00172128">
        <w:lastRenderedPageBreak/>
        <w:t>a connection agreement being entered into where this facilitates a more efficient overall solution.</w:t>
      </w:r>
    </w:p>
    <w:p w14:paraId="32F4F065" w14:textId="77777777" w:rsidR="00CB71BA" w:rsidRDefault="00CB71BA" w:rsidP="002F413F">
      <w:pPr>
        <w:pStyle w:val="Heading3"/>
        <w:numPr>
          <w:ilvl w:val="0"/>
          <w:numId w:val="0"/>
        </w:numPr>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64D46927" w:rsidR="001C7727" w:rsidRDefault="007F574B" w:rsidP="002A2241">
      <w:pPr>
        <w:pStyle w:val="Heading3"/>
        <w:keepLines/>
        <w:tabs>
          <w:tab w:val="num" w:pos="709"/>
        </w:tabs>
        <w:ind w:left="709" w:hanging="709"/>
      </w:pPr>
      <w:r>
        <w:t>The Company</w:t>
      </w:r>
      <w:r w:rsidR="001C7727" w:rsidRPr="001C7727">
        <w:t xml:space="preserve"> 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43D2ED09" w:rsidR="00ED5997" w:rsidRDefault="007F574B" w:rsidP="002A2241">
      <w:pPr>
        <w:pStyle w:val="Heading3"/>
        <w:keepLines/>
        <w:tabs>
          <w:tab w:val="num" w:pos="709"/>
        </w:tabs>
        <w:ind w:left="709" w:hanging="709"/>
      </w:pPr>
      <w:r>
        <w:t>The Company</w:t>
      </w:r>
      <w:r w:rsidR="00ED5997">
        <w:t xml:space="preserve"> 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r w:rsidR="002A2241">
        <w:t>S</w:t>
      </w:r>
      <w:r w:rsidR="00FC0EB3">
        <w:t xml:space="preserve">ub </w:t>
      </w:r>
      <w:r w:rsidR="002A2241">
        <w:t>G</w:t>
      </w:r>
      <w:r w:rsidR="00FC0EB3">
        <w:t>roup for</w:t>
      </w:r>
      <w:r w:rsidR="001C7727">
        <w:t>a</w:t>
      </w:r>
      <w:r w:rsidR="00FC0EB3">
        <w:t>.</w:t>
      </w:r>
    </w:p>
    <w:p w14:paraId="1A9AF8EE" w14:textId="77777777" w:rsidR="00ED5997" w:rsidRDefault="00ED5997" w:rsidP="002A2241">
      <w:pPr>
        <w:pStyle w:val="Heading3"/>
        <w:keepLines/>
        <w:tabs>
          <w:tab w:val="num" w:pos="709"/>
        </w:tabs>
        <w:ind w:left="709" w:hanging="709"/>
      </w:pPr>
      <w:r>
        <w:t>The initial Operational Assessment will be based on the Investment Planning Background with any additional sensitivities agreed by the JPC</w:t>
      </w:r>
      <w:r w:rsidR="00363D6D">
        <w:t xml:space="preserve"> and the appropriate JPC sub group</w:t>
      </w:r>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Pr="002F413F" w:rsidRDefault="00F333FC" w:rsidP="002A2241">
      <w:pPr>
        <w:pStyle w:val="Heading3"/>
        <w:numPr>
          <w:ilvl w:val="0"/>
          <w:numId w:val="11"/>
        </w:numPr>
        <w:tabs>
          <w:tab w:val="clear" w:pos="360"/>
          <w:tab w:val="num" w:pos="1080"/>
        </w:tabs>
        <w:ind w:left="1080"/>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7CBE9179" w14:textId="0DDC5361" w:rsidR="00FB56A7" w:rsidRPr="002F413F" w:rsidRDefault="00FB56A7" w:rsidP="002A2241">
      <w:pPr>
        <w:pStyle w:val="Heading3"/>
        <w:numPr>
          <w:ilvl w:val="0"/>
          <w:numId w:val="11"/>
        </w:numPr>
        <w:tabs>
          <w:tab w:val="clear" w:pos="360"/>
          <w:tab w:val="num" w:pos="1080"/>
        </w:tabs>
        <w:ind w:left="1080"/>
      </w:pPr>
      <w:r w:rsidRPr="002F413F">
        <w:t xml:space="preserve">The TO will inform </w:t>
      </w:r>
      <w:r w:rsidR="007F574B">
        <w:t>The Company</w:t>
      </w:r>
      <w:r w:rsidRPr="002F413F">
        <w:t xml:space="preserve"> of any maintenance work with significant outages not captured by the construction and asset replacement PLDs</w:t>
      </w:r>
      <w:r w:rsidR="00766C61" w:rsidRPr="002F413F">
        <w:t>; including protection change works</w:t>
      </w:r>
      <w:r w:rsidRPr="002F413F">
        <w:t>.</w:t>
      </w:r>
    </w:p>
    <w:p w14:paraId="35DFBDFF" w14:textId="77777777" w:rsidR="00ED5997" w:rsidRDefault="00ED5997" w:rsidP="002A2241">
      <w:pPr>
        <w:keepNext/>
        <w:keepLines/>
        <w:ind w:left="1361"/>
      </w:pPr>
    </w:p>
    <w:p w14:paraId="6388B953" w14:textId="798F1A40" w:rsidR="00ED5997" w:rsidRDefault="007F574B" w:rsidP="002A2241">
      <w:pPr>
        <w:pStyle w:val="Heading3"/>
        <w:keepLines/>
        <w:tabs>
          <w:tab w:val="num" w:pos="709"/>
        </w:tabs>
        <w:ind w:left="709" w:hanging="709"/>
      </w:pPr>
      <w:r>
        <w:t>The Company</w:t>
      </w:r>
      <w:r w:rsidR="009B5FCA">
        <w:t xml:space="preserve"> shall</w:t>
      </w:r>
      <w:r w:rsidR="00ED5997">
        <w:t xml:space="preserve"> prepare separate Operational Assessment reports for each TO based on the results of the Operational Assessment. </w:t>
      </w:r>
      <w:r>
        <w:t>The Company</w:t>
      </w:r>
      <w:r w:rsidR="00ED5997">
        <w:t xml:space="preserve"> 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problematic Outages and Outage combinations;</w:t>
      </w:r>
    </w:p>
    <w:p w14:paraId="34922290" w14:textId="77777777" w:rsidR="00ED5997" w:rsidRDefault="00ED5997" w:rsidP="002A2241">
      <w:pPr>
        <w:pStyle w:val="Heading3"/>
        <w:numPr>
          <w:ilvl w:val="0"/>
          <w:numId w:val="12"/>
        </w:numPr>
        <w:tabs>
          <w:tab w:val="clear" w:pos="360"/>
          <w:tab w:val="num" w:pos="1080"/>
        </w:tabs>
        <w:ind w:left="1080"/>
      </w:pPr>
      <w:r>
        <w:t>problematic transmission reinforcements;</w:t>
      </w:r>
    </w:p>
    <w:p w14:paraId="6544BD23" w14:textId="77777777" w:rsidR="00ED5997" w:rsidRDefault="00ED5997" w:rsidP="002A2241">
      <w:pPr>
        <w:pStyle w:val="Heading3"/>
        <w:numPr>
          <w:ilvl w:val="0"/>
          <w:numId w:val="12"/>
        </w:numPr>
        <w:tabs>
          <w:tab w:val="clear" w:pos="360"/>
          <w:tab w:val="num" w:pos="1080"/>
        </w:tabs>
        <w:ind w:left="1080"/>
      </w:pPr>
      <w:r>
        <w:t>operational complexity issues; and</w:t>
      </w:r>
    </w:p>
    <w:p w14:paraId="1918C4DA" w14:textId="77777777" w:rsidR="00ED5997" w:rsidRDefault="00C05AA3" w:rsidP="002A2241">
      <w:pPr>
        <w:pStyle w:val="Heading3"/>
        <w:numPr>
          <w:ilvl w:val="0"/>
          <w:numId w:val="12"/>
        </w:numPr>
        <w:tabs>
          <w:tab w:val="clear" w:pos="360"/>
          <w:tab w:val="num" w:pos="1080"/>
        </w:tabs>
        <w:ind w:left="1080"/>
      </w:pPr>
      <w:r>
        <w:t>o</w:t>
      </w:r>
      <w:r w:rsidR="00ED5997">
        <w:t>utages that impact on Users.</w:t>
      </w:r>
    </w:p>
    <w:p w14:paraId="6644B091" w14:textId="77777777" w:rsidR="00ED5997" w:rsidRDefault="00ED5997" w:rsidP="002A2241">
      <w:pPr>
        <w:keepNext/>
        <w:keepLines/>
        <w:ind w:left="1361"/>
      </w:pPr>
    </w:p>
    <w:p w14:paraId="74368E8D" w14:textId="01EEFBD2" w:rsidR="00ED5997" w:rsidRDefault="00ED5997" w:rsidP="002A2241">
      <w:pPr>
        <w:pStyle w:val="Heading3"/>
        <w:keepLines/>
        <w:tabs>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 </w:t>
      </w:r>
      <w:r w:rsidR="007F574B">
        <w:t>The Company</w:t>
      </w:r>
      <w:r w:rsidR="008825D8">
        <w:t>,</w:t>
      </w:r>
      <w:r>
        <w:t xml:space="preserve"> by the TOs.</w:t>
      </w:r>
    </w:p>
    <w:p w14:paraId="6C07BC4B" w14:textId="77777777" w:rsidR="00BE177A" w:rsidRDefault="00BE177A" w:rsidP="002A2241">
      <w:pPr>
        <w:pStyle w:val="Heading3"/>
        <w:keepLines/>
        <w:tabs>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3FFD34B9" w:rsidR="00ED5997" w:rsidRDefault="00ED5997" w:rsidP="002A2241">
      <w:pPr>
        <w:pStyle w:val="Heading3"/>
        <w:keepLines/>
        <w:tabs>
          <w:tab w:val="num" w:pos="709"/>
        </w:tabs>
        <w:ind w:left="709" w:hanging="709"/>
      </w:pPr>
      <w:r>
        <w:t xml:space="preserve">If required, </w:t>
      </w:r>
      <w:r w:rsidR="007F574B">
        <w:t>The Company</w:t>
      </w:r>
      <w:r w:rsidR="008825D8">
        <w:t xml:space="preserve"> shall</w:t>
      </w:r>
      <w:r>
        <w:t xml:space="preserve"> re-perform the Operational Assessment to reflect any agreed changes to </w:t>
      </w:r>
      <w:r w:rsidR="00BE177A">
        <w:t>the investment plan.</w:t>
      </w:r>
      <w:r>
        <w:t xml:space="preserve"> Where necessary, </w:t>
      </w:r>
      <w:r w:rsidR="007F574B">
        <w:t>The Company</w:t>
      </w:r>
      <w:r w:rsidR="008825D8">
        <w:t xml:space="preserve"> shall</w:t>
      </w:r>
      <w:r>
        <w:t xml:space="preserve"> then revise and send to the relevant TO its Operational Assessment report. </w:t>
      </w:r>
    </w:p>
    <w:p w14:paraId="5582ED6C" w14:textId="7A2E5DBE" w:rsidR="00ED5997" w:rsidRDefault="00ED5997" w:rsidP="002A2241">
      <w:pPr>
        <w:pStyle w:val="Heading3"/>
        <w:keepLines/>
        <w:tabs>
          <w:tab w:val="num" w:pos="709"/>
        </w:tabs>
        <w:ind w:left="709" w:hanging="709"/>
      </w:pPr>
      <w:r>
        <w:t xml:space="preserve">If </w:t>
      </w:r>
      <w:r w:rsidR="007F574B">
        <w:t>The Company</w:t>
      </w:r>
      <w:r w:rsidR="008825D8">
        <w:t xml:space="preserve"> is</w:t>
      </w:r>
      <w:r>
        <w:t xml:space="preserve"> not satisfied that the comments made in the draft Operational Assessment report have been properly considered by a TO, </w:t>
      </w:r>
      <w:r w:rsidR="007F574B">
        <w:t>The Company</w:t>
      </w:r>
      <w:r>
        <w:t xml:space="preserve"> can contact the TO </w:t>
      </w:r>
      <w:proofErr w:type="spellStart"/>
      <w:r>
        <w:t>to</w:t>
      </w:r>
      <w:proofErr w:type="spellEnd"/>
      <w:r>
        <w:t xml:space="preserve"> set out the concerns.</w:t>
      </w:r>
    </w:p>
    <w:p w14:paraId="1ADB35DB" w14:textId="5FCF284D" w:rsidR="00ED5997" w:rsidRDefault="00ED5997" w:rsidP="002A2241">
      <w:pPr>
        <w:pStyle w:val="Heading3"/>
        <w:keepLines/>
        <w:tabs>
          <w:tab w:val="num" w:pos="709"/>
        </w:tabs>
        <w:ind w:left="709" w:hanging="709"/>
      </w:pPr>
      <w:r>
        <w:t xml:space="preserve">Affected Parties can hold a meeting in order to try and resolve any disagreement. If the disagreement is resolved, then the TO shall update their </w:t>
      </w:r>
      <w:r w:rsidR="00BE177A">
        <w:t>investment plan and associated documents</w:t>
      </w:r>
      <w:r>
        <w:t xml:space="preserve"> or </w:t>
      </w:r>
      <w:r w:rsidR="007F574B">
        <w:t>The Company</w:t>
      </w:r>
      <w:r>
        <w:t xml:space="preserve"> acknowledge the TO’s final </w:t>
      </w:r>
      <w:r w:rsidR="00BE177A">
        <w:t>investment plan and documentation</w:t>
      </w:r>
      <w:r>
        <w:t>.</w:t>
      </w:r>
    </w:p>
    <w:p w14:paraId="66ADE26E" w14:textId="2949E991" w:rsidR="00ED5997" w:rsidRDefault="00ED5997" w:rsidP="002A2241">
      <w:pPr>
        <w:pStyle w:val="Heading3"/>
        <w:keepLines/>
        <w:tabs>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7F574B">
        <w:t>The Company</w:t>
      </w:r>
      <w:r w:rsidR="008825D8">
        <w:t xml:space="preserve"> as</w:t>
      </w:r>
      <w:r>
        <w:t xml:space="preserve"> appropriate.</w:t>
      </w:r>
    </w:p>
    <w:p w14:paraId="37D487ED" w14:textId="77777777" w:rsidR="00ED5997" w:rsidRDefault="00ED5997" w:rsidP="002A2241">
      <w:pPr>
        <w:pStyle w:val="Heading3"/>
        <w:keepLines/>
        <w:tabs>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num" w:pos="709"/>
        </w:tabs>
        <w:ind w:left="709" w:hanging="709"/>
      </w:pPr>
      <w:r>
        <w:lastRenderedPageBreak/>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Operational Assessment Sub Group</w:t>
      </w:r>
      <w:r w:rsidR="008B1545">
        <w:t>.</w:t>
      </w:r>
      <w:r w:rsidR="00FC3FE2">
        <w:t xml:space="preserve"> </w:t>
      </w:r>
    </w:p>
    <w:p w14:paraId="4C9F73F8" w14:textId="77777777" w:rsidR="008C2656" w:rsidRDefault="008C2656" w:rsidP="002A2241">
      <w:pPr>
        <w:pStyle w:val="Heading2"/>
      </w:pPr>
      <w:r>
        <w:t>Customer Impacts</w:t>
      </w:r>
    </w:p>
    <w:p w14:paraId="1C30D4C0" w14:textId="1392201E" w:rsidR="00ED5997" w:rsidRDefault="007F574B" w:rsidP="002A2241">
      <w:pPr>
        <w:pStyle w:val="Heading3"/>
        <w:keepLines/>
        <w:tabs>
          <w:tab w:val="num" w:pos="709"/>
        </w:tabs>
        <w:ind w:left="709" w:hanging="709"/>
      </w:pPr>
      <w:r>
        <w:t>The Company</w:t>
      </w:r>
      <w:r w:rsidR="008825D8">
        <w:t xml:space="preserve"> 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67E6DA77" w:rsidR="00ED5997" w:rsidRDefault="007F574B" w:rsidP="002A2241">
      <w:pPr>
        <w:pStyle w:val="Heading3"/>
        <w:keepLines/>
        <w:tabs>
          <w:tab w:val="left" w:pos="709"/>
        </w:tabs>
        <w:ind w:left="709" w:hanging="709"/>
      </w:pPr>
      <w:bookmarkStart w:id="47" w:name="_Ref103162102"/>
      <w:r>
        <w:t>The Company</w:t>
      </w:r>
      <w:r w:rsidR="008825D8">
        <w:t xml:space="preserve"> 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47"/>
    </w:p>
    <w:p w14:paraId="7F4F8533" w14:textId="14EF842D" w:rsidR="008C2656" w:rsidRDefault="007F574B" w:rsidP="358B38BF">
      <w:pPr>
        <w:pStyle w:val="Heading3"/>
        <w:keepLines/>
        <w:tabs>
          <w:tab w:val="left" w:pos="709"/>
        </w:tabs>
        <w:ind w:left="709" w:hanging="709"/>
      </w:pPr>
      <w:r>
        <w:t>The Company</w:t>
      </w:r>
      <w:r w:rsidR="008C2656">
        <w:t xml:space="preserve"> 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43AE6D04" w:rsidR="00ED5997" w:rsidRDefault="00ED5997" w:rsidP="002A2241">
      <w:pPr>
        <w:pStyle w:val="Heading3"/>
        <w:tabs>
          <w:tab w:val="num" w:pos="709"/>
        </w:tabs>
        <w:ind w:left="709" w:hanging="709"/>
      </w:pPr>
      <w:r>
        <w:t xml:space="preserve">Each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t>
      </w:r>
      <w:r w:rsidR="007F574B">
        <w:t>The Company</w:t>
      </w:r>
      <w:r w:rsidR="007335E1">
        <w:t xml:space="preserve"> </w:t>
      </w:r>
      <w:r>
        <w:t>and the appropriate TO if within Boundary of Influence. Any Party may request further details about proposed changes, e.g. updated models or PLDs if required.</w:t>
      </w:r>
      <w:r w:rsidR="00BE177A">
        <w:t xml:space="preserve"> Planning requests should be included in the long term investment plan.</w:t>
      </w:r>
    </w:p>
    <w:p w14:paraId="755874E1" w14:textId="77777777" w:rsidR="00ED5997" w:rsidRDefault="00ED5997" w:rsidP="002A2241">
      <w:pPr>
        <w:pStyle w:val="Heading2"/>
      </w:pPr>
      <w:r>
        <w:t>Changes to Planning Assumptions</w:t>
      </w:r>
    </w:p>
    <w:p w14:paraId="5D88C7B5" w14:textId="3B57E061" w:rsidR="00ED5997" w:rsidRDefault="00ED5997" w:rsidP="002A2241">
      <w:pPr>
        <w:pStyle w:val="Heading3"/>
        <w:tabs>
          <w:tab w:val="num" w:pos="709"/>
        </w:tabs>
        <w:ind w:left="709" w:hanging="709"/>
      </w:pPr>
      <w:r>
        <w:t xml:space="preserve">At any time, </w:t>
      </w:r>
      <w:r w:rsidR="007F574B">
        <w:t>The Company</w:t>
      </w:r>
      <w:r w:rsidR="008825D8">
        <w:t xml:space="preserve"> may</w:t>
      </w:r>
      <w:r>
        <w:t xml:space="preserve"> produce new Planning Assumptions either as a consequence of a TO requesting additional information from </w:t>
      </w:r>
      <w:r w:rsidR="007F574B">
        <w:t>The Company</w:t>
      </w:r>
      <w:r w:rsidR="007A37BC">
        <w:t xml:space="preserve"> (</w:t>
      </w:r>
      <w:r>
        <w:t xml:space="preserve">this may follow the TO receiving notification from </w:t>
      </w:r>
      <w:r w:rsidR="007F574B">
        <w:t>The Company</w:t>
      </w:r>
      <w:r>
        <w:t xml:space="preserve"> of a disconnection notice), or if </w:t>
      </w:r>
      <w:r w:rsidR="007F574B">
        <w:t>The Company</w:t>
      </w:r>
      <w:r w:rsidR="007335E1">
        <w:t xml:space="preserve">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24565B">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2D0058A0"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7F574B">
        <w:t>The Company</w:t>
      </w:r>
      <w:r w:rsidR="002A59DD">
        <w:t xml:space="preserve"> 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7F574B">
        <w:t>The Company</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to 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0154C719"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7F574B">
        <w:t>The Company</w:t>
      </w:r>
      <w:r>
        <w:t>:</w:t>
      </w:r>
    </w:p>
    <w:p w14:paraId="47EF6579" w14:textId="77777777" w:rsidR="00B75694" w:rsidRDefault="00B75694" w:rsidP="00B75694">
      <w:pPr>
        <w:numPr>
          <w:ilvl w:val="0"/>
          <w:numId w:val="26"/>
        </w:numPr>
        <w:tabs>
          <w:tab w:val="left" w:pos="1077"/>
          <w:tab w:val="left" w:pos="2127"/>
        </w:tabs>
        <w:ind w:left="1077" w:hanging="357"/>
        <w:outlineLvl w:val="3"/>
      </w:pPr>
      <w:r>
        <w:t>a cost breakdown of the Transmission Connection Assets, the GAV and the risk margin.</w:t>
      </w:r>
    </w:p>
    <w:p w14:paraId="4614A647" w14:textId="7662DDBE"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w:t>
      </w:r>
      <w:proofErr w:type="spellStart"/>
      <w:r>
        <w:t>to</w:t>
      </w:r>
      <w:proofErr w:type="spellEnd"/>
      <w:r>
        <w:t xml:space="preserve"> the agreed delivery timetable for NOA, </w:t>
      </w:r>
      <w:r w:rsidR="007F574B">
        <w:t>The Company</w:t>
      </w:r>
      <w:r w:rsidR="00867873">
        <w:t xml:space="preserve"> acting as SO</w:t>
      </w:r>
      <w:r>
        <w:t xml:space="preserve"> shall use substituted data. </w:t>
      </w:r>
      <w:r w:rsidR="007F574B">
        <w:t>The Company</w:t>
      </w:r>
      <w:r>
        <w:t xml:space="preserve"> shall </w:t>
      </w:r>
      <w:r>
        <w:lastRenderedPageBreak/>
        <w:t xml:space="preserve">indicate within the published report that TO data was not received, that substituted data were used and how these data were derived. In such circumstances </w:t>
      </w:r>
      <w:r w:rsidR="007F574B">
        <w:t>The Company</w:t>
      </w:r>
      <w:r>
        <w:t xml:space="preserve"> acting as SO shall inform the TO of the data that have been substituted and how these data were derived.</w:t>
      </w:r>
    </w:p>
    <w:p w14:paraId="213BCB09" w14:textId="77777777" w:rsidR="00DF70D1" w:rsidRPr="00C4703F" w:rsidRDefault="00DF70D1" w:rsidP="00E61F4E">
      <w:pPr>
        <w:ind w:left="709"/>
      </w:pPr>
    </w:p>
    <w:p w14:paraId="0DE8D890" w14:textId="49E1C1A0" w:rsidR="00ED5997" w:rsidRDefault="007F574B" w:rsidP="002A2241">
      <w:pPr>
        <w:pStyle w:val="Heading4"/>
        <w:tabs>
          <w:tab w:val="clear" w:pos="0"/>
          <w:tab w:val="left" w:pos="709"/>
        </w:tabs>
        <w:ind w:left="709" w:hanging="709"/>
      </w:pPr>
      <w:r>
        <w:rPr>
          <w:snapToGrid w:val="0"/>
        </w:rPr>
        <w:t>The Company</w:t>
      </w:r>
      <w:r w:rsidR="00382539">
        <w:rPr>
          <w:snapToGrid w:val="0"/>
        </w:rPr>
        <w:t xml:space="preserve"> shall</w:t>
      </w:r>
      <w:r w:rsidR="00ED5997">
        <w:rPr>
          <w:snapToGrid w:val="0"/>
        </w:rPr>
        <w:t xml:space="preserve"> provide economic data at the request of the TO. For the avoidance of doubt, </w:t>
      </w:r>
      <w:r w:rsidR="00ED5997">
        <w:t>the data will not be detailed about the economics of any particular User.</w:t>
      </w:r>
    </w:p>
    <w:p w14:paraId="38C8B9F2" w14:textId="74CDFDD9" w:rsidR="00ED5997" w:rsidRDefault="007F574B" w:rsidP="002A2241">
      <w:pPr>
        <w:pStyle w:val="Heading4"/>
        <w:tabs>
          <w:tab w:val="clear" w:pos="0"/>
          <w:tab w:val="left" w:pos="709"/>
        </w:tabs>
        <w:ind w:left="709" w:hanging="709"/>
        <w:rPr>
          <w:snapToGrid w:val="0"/>
        </w:rPr>
      </w:pPr>
      <w:r>
        <w:rPr>
          <w:snapToGrid w:val="0"/>
        </w:rPr>
        <w:t>The Company</w:t>
      </w:r>
      <w:r w:rsidR="00ED5997">
        <w:rPr>
          <w:snapToGrid w:val="0"/>
        </w:rPr>
        <w:t xml:space="preserve">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minor changes to timing to enable best fit with other projects;</w:t>
      </w:r>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ind w:left="1361"/>
        <w:rPr>
          <w:snapToGrid w:val="0"/>
          <w:color w:val="000000"/>
        </w:rPr>
      </w:pPr>
    </w:p>
    <w:p w14:paraId="6EE156EC" w14:textId="0A54A7D2" w:rsidR="00ED5997" w:rsidRDefault="00ED5997" w:rsidP="00A0207F">
      <w:pPr>
        <w:pStyle w:val="Heading4"/>
        <w:tabs>
          <w:tab w:val="num" w:pos="709"/>
        </w:tabs>
        <w:ind w:left="709" w:hanging="709"/>
      </w:pPr>
      <w:r>
        <w:t xml:space="preserve">Following receipt of any comments from </w:t>
      </w:r>
      <w:r w:rsidR="007F574B">
        <w:t>The Company</w:t>
      </w:r>
      <w:r w:rsidR="008E1DE5">
        <w:t>,</w:t>
      </w:r>
      <w:r>
        <w:t xml:space="preserve"> the TO shall assess </w:t>
      </w:r>
      <w:r w:rsidR="007F574B">
        <w:t>The Company</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Group </w:t>
      </w:r>
      <w:r w:rsidR="003C54F7">
        <w:t xml:space="preserve"> in accordance </w:t>
      </w:r>
      <w:r>
        <w:t>with</w:t>
      </w:r>
      <w:r w:rsidR="003C54F7">
        <w:t xml:space="preserve"> </w:t>
      </w:r>
      <w:r>
        <w:t>STCP 11-1 Outage Planning.</w:t>
      </w:r>
      <w:r w:rsidR="00B75694">
        <w:t xml:space="preserve"> </w:t>
      </w:r>
    </w:p>
    <w:p w14:paraId="55D08F0C" w14:textId="77777777" w:rsidR="00ED5997" w:rsidRDefault="00ED5997" w:rsidP="002A2241">
      <w:pPr>
        <w:pStyle w:val="Heading3"/>
        <w:tabs>
          <w:tab w:val="num" w:pos="720"/>
        </w:tabs>
        <w:ind w:left="720" w:hanging="720"/>
        <w:rPr>
          <w:b/>
        </w:rPr>
      </w:pPr>
      <w:bookmarkStart w:id="48" w:name="_Ref103162821"/>
      <w:r>
        <w:t xml:space="preserve"> </w:t>
      </w:r>
      <w:bookmarkEnd w:id="48"/>
      <w:r>
        <w:t xml:space="preserve"> </w:t>
      </w:r>
      <w:r>
        <w:rPr>
          <w:b/>
        </w:rPr>
        <w:t>Changes to Transmission Connection Assets</w:t>
      </w:r>
    </w:p>
    <w:p w14:paraId="3D0CAE2E" w14:textId="6B66F099" w:rsidR="00ED5997" w:rsidRDefault="008825D8" w:rsidP="358B38BF">
      <w:pPr>
        <w:pStyle w:val="Heading4"/>
        <w:tabs>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7F574B">
        <w:t>The Company</w:t>
      </w:r>
      <w:r w:rsidR="00ED5997">
        <w:t xml:space="preserve"> </w:t>
      </w:r>
      <w:r w:rsidR="008C2656">
        <w:t xml:space="preserve">shall issue a Replacement Notice to the User in accordance with the CUSC. </w:t>
      </w:r>
      <w:r w:rsidR="007F574B">
        <w:t>The Company</w:t>
      </w:r>
      <w:r w:rsidR="00ED5997">
        <w:t xml:space="preserve"> 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5986A1CF" w:rsidR="00ED5997" w:rsidRDefault="008C2656" w:rsidP="358B38BF">
      <w:pPr>
        <w:pStyle w:val="Heading4"/>
        <w:tabs>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(i.e. change in supply voltage, increase in fault levels, etc)</w:t>
      </w:r>
      <w:r w:rsidR="00ED5997">
        <w:t xml:space="preserve"> </w:t>
      </w:r>
      <w:r w:rsidR="007F574B">
        <w:t>The Company</w:t>
      </w:r>
      <w:r w:rsidR="00ED5997">
        <w:t xml:space="preserve"> shall </w:t>
      </w:r>
      <w:r>
        <w:t>issue a Modification Notification</w:t>
      </w:r>
      <w:r w:rsidR="00ED5997">
        <w:t xml:space="preserve"> to the User, in accordance with the CUSC. </w:t>
      </w:r>
      <w:r>
        <w:t xml:space="preserve">Following receipt of a Modification Application from the User, </w:t>
      </w:r>
      <w:r w:rsidR="007F574B">
        <w:t>The Company</w:t>
      </w:r>
      <w:r>
        <w:t xml:space="preserve"> shall request a Construction Offer from the TO in accordance with STCP 18-1</w:t>
      </w:r>
      <w:r w:rsidR="0071243E">
        <w:t>.</w:t>
      </w:r>
      <w:r w:rsidR="00A0207F">
        <w:t xml:space="preserve"> </w:t>
      </w:r>
      <w:r w:rsidR="00ED5997">
        <w:t xml:space="preserve">This offer shall be issued no sooner than 6 months after the </w:t>
      </w:r>
      <w:r w:rsidR="007A37BC">
        <w:t>A</w:t>
      </w:r>
      <w:r w:rsidR="00ED5997">
        <w:t>sset Replacement Notice in section</w:t>
      </w:r>
      <w:r w:rsidR="007A37BC">
        <w:t xml:space="preserve"> 4.7.3.1</w:t>
      </w:r>
      <w:r w:rsidR="00ED5997">
        <w:t>.</w:t>
      </w:r>
    </w:p>
    <w:p w14:paraId="7AE44E4D" w14:textId="3E6960E6" w:rsidR="001257EB" w:rsidRPr="00E61F4E" w:rsidRDefault="001257EB" w:rsidP="358B38BF">
      <w:pPr>
        <w:pStyle w:val="Heading4"/>
        <w:ind w:left="709" w:hanging="709"/>
        <w:rPr>
          <w:rFonts w:cs="Arial"/>
          <w:lang w:eastAsia="en-GB"/>
        </w:rPr>
      </w:pPr>
      <w:r w:rsidRPr="358B38BF">
        <w:rPr>
          <w:rFonts w:cs="Arial"/>
          <w:lang w:eastAsia="en-GB"/>
        </w:rPr>
        <w:t>For the avoidance of doubt, and subject to sub-paragraph 4.7.</w:t>
      </w:r>
      <w:r w:rsidR="00BA5B15" w:rsidRPr="358B38BF">
        <w:rPr>
          <w:rFonts w:cs="Arial"/>
          <w:lang w:eastAsia="en-GB"/>
        </w:rPr>
        <w:t>3</w:t>
      </w:r>
      <w:r w:rsidRPr="358B38BF">
        <w:rPr>
          <w:rFonts w:cs="Arial"/>
          <w:lang w:eastAsia="en-GB"/>
        </w:rPr>
        <w:t xml:space="preserve">.4, a </w:t>
      </w:r>
      <w:r w:rsidR="00B8647C" w:rsidRPr="358B38BF">
        <w:rPr>
          <w:rFonts w:cs="Arial"/>
          <w:lang w:eastAsia="en-GB"/>
        </w:rPr>
        <w:t>TO</w:t>
      </w:r>
      <w:r w:rsidRPr="358B38BF">
        <w:rPr>
          <w:rFonts w:cs="Arial"/>
          <w:lang w:eastAsia="en-GB"/>
        </w:rPr>
        <w:t xml:space="preserve"> shall not undertake any Modification unless and until </w:t>
      </w:r>
      <w:r w:rsidR="007F574B" w:rsidRPr="358B38BF">
        <w:rPr>
          <w:rFonts w:cs="Arial"/>
          <w:lang w:eastAsia="en-GB"/>
        </w:rPr>
        <w:t>The Company</w:t>
      </w:r>
      <w:r w:rsidRPr="358B38BF">
        <w:rPr>
          <w:rFonts w:cs="Arial"/>
          <w:lang w:eastAsia="en-GB"/>
        </w:rPr>
        <w:t xml:space="preserve"> has notified such </w:t>
      </w:r>
      <w:r w:rsidR="00B8647C" w:rsidRPr="358B38BF">
        <w:rPr>
          <w:rFonts w:cs="Arial"/>
          <w:lang w:eastAsia="en-GB"/>
        </w:rPr>
        <w:t>TO</w:t>
      </w:r>
      <w:r w:rsidRPr="358B38BF">
        <w:rPr>
          <w:rFonts w:cs="Arial"/>
          <w:lang w:eastAsia="en-GB"/>
        </w:rPr>
        <w:t xml:space="preserve"> that </w:t>
      </w:r>
      <w:r w:rsidR="007F574B" w:rsidRPr="358B38BF">
        <w:rPr>
          <w:rFonts w:cs="Arial"/>
          <w:lang w:eastAsia="en-GB"/>
        </w:rPr>
        <w:t>The Company</w:t>
      </w:r>
      <w:r w:rsidRPr="358B38BF">
        <w:rPr>
          <w:rFonts w:cs="Arial"/>
          <w:lang w:eastAsia="en-GB"/>
        </w:rPr>
        <w:t xml:space="preserve"> has either agreed such Modification with the affected User or that any dispute between </w:t>
      </w:r>
      <w:r w:rsidR="007F574B" w:rsidRPr="358B38BF">
        <w:rPr>
          <w:rFonts w:cs="Arial"/>
          <w:lang w:eastAsia="en-GB"/>
        </w:rPr>
        <w:t>The Company</w:t>
      </w:r>
      <w:r w:rsidRPr="358B38BF">
        <w:rPr>
          <w:rFonts w:cs="Arial"/>
          <w:lang w:eastAsia="en-GB"/>
        </w:rPr>
        <w:t xml:space="preserve"> and the User in relation to such Modification has been determined by the Authority pursuant to the CUSC.</w:t>
      </w:r>
    </w:p>
    <w:p w14:paraId="239CCA5F" w14:textId="6BB72DCB"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4.7.3.4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4.7.3.</w:t>
      </w:r>
      <w:r w:rsidR="002E2E4D"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7F574B">
        <w:rPr>
          <w:rFonts w:cs="Arial"/>
          <w:lang w:eastAsia="en-GB"/>
        </w:rPr>
        <w:t>The Company</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left" w:pos="709"/>
        </w:tabs>
        <w:ind w:left="709" w:hanging="709"/>
        <w:rPr>
          <w:b/>
        </w:rPr>
      </w:pPr>
      <w:r>
        <w:rPr>
          <w:b/>
        </w:rPr>
        <w:t>User works required</w:t>
      </w:r>
    </w:p>
    <w:p w14:paraId="660A6B05" w14:textId="4E490B92"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7F574B">
        <w:t>The Company</w:t>
      </w:r>
      <w:r>
        <w:t xml:space="preserve"> shall submit a Modification Notification to the User in accordance with the CUSC.</w:t>
      </w:r>
      <w:r w:rsidR="00A85D4E">
        <w:t xml:space="preserve"> </w:t>
      </w:r>
      <w:r w:rsidR="008C2656">
        <w:t>In</w:t>
      </w:r>
      <w:r>
        <w:t xml:space="preserve"> the </w:t>
      </w:r>
      <w:r w:rsidR="008C2656">
        <w:t xml:space="preserve">event that a </w:t>
      </w:r>
      <w:r>
        <w:t xml:space="preserve">Modification </w:t>
      </w:r>
      <w:r w:rsidR="008C2656">
        <w:t>Application is received from</w:t>
      </w:r>
      <w:r>
        <w:t xml:space="preserve"> the User, </w:t>
      </w:r>
      <w:r w:rsidR="007F574B">
        <w:t>The Company</w:t>
      </w:r>
      <w:r>
        <w:t xml:space="preserve"> shall </w:t>
      </w:r>
      <w:r w:rsidR="008C2656">
        <w:t>submit a Modification Application to</w:t>
      </w:r>
      <w:r>
        <w:t xml:space="preserve"> the TO in accordance with STCP </w:t>
      </w:r>
      <w:r w:rsidR="008C2656">
        <w:t>18-1</w:t>
      </w:r>
    </w:p>
    <w:p w14:paraId="38B8997A" w14:textId="37935A4C" w:rsidR="00ED5997" w:rsidRPr="001B5744" w:rsidRDefault="001257EB" w:rsidP="002A2241">
      <w:pPr>
        <w:pStyle w:val="Heading4"/>
        <w:tabs>
          <w:tab w:val="clear" w:pos="0"/>
          <w:tab w:val="left" w:pos="709"/>
        </w:tabs>
        <w:ind w:left="709" w:hanging="709"/>
      </w:pPr>
      <w:bookmarkStart w:id="49" w:name="_Ref103162853"/>
      <w:r w:rsidRPr="00E61F4E">
        <w:rPr>
          <w:rFonts w:cs="Arial"/>
          <w:lang w:eastAsia="en-GB"/>
        </w:rPr>
        <w:t>For the avoidance of doubt, and subject to sub-paragraph 4.7.</w:t>
      </w:r>
      <w:r w:rsidR="00BA5B15" w:rsidRPr="00E61F4E">
        <w:rPr>
          <w:rFonts w:cs="Arial"/>
          <w:lang w:eastAsia="en-GB"/>
        </w:rPr>
        <w:t>4</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7F574B">
        <w:rPr>
          <w:rFonts w:cs="Arial"/>
          <w:lang w:eastAsia="en-GB"/>
        </w:rPr>
        <w:t>The Company</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7F574B">
        <w:rPr>
          <w:rFonts w:cs="Arial"/>
          <w:lang w:eastAsia="en-GB"/>
        </w:rPr>
        <w:t>The Company</w:t>
      </w:r>
      <w:r w:rsidRPr="00E61F4E">
        <w:rPr>
          <w:rFonts w:cs="Arial"/>
          <w:lang w:eastAsia="en-GB"/>
        </w:rPr>
        <w:t xml:space="preserve"> has either agreed such Modification with the affected User or that any dispute between </w:t>
      </w:r>
      <w:r w:rsidR="007F574B">
        <w:rPr>
          <w:rFonts w:cs="Arial"/>
          <w:lang w:eastAsia="en-GB"/>
        </w:rPr>
        <w:t>The Company</w:t>
      </w:r>
      <w:r w:rsidRPr="00E61F4E">
        <w:rPr>
          <w:rFonts w:cs="Arial"/>
          <w:lang w:eastAsia="en-GB"/>
        </w:rPr>
        <w:t xml:space="preserve"> and the User in relation to such Modification has been determined by the Authority pursuant to the </w:t>
      </w:r>
      <w:r w:rsidR="00ED5997" w:rsidRPr="001B5744">
        <w:t>CUSC.</w:t>
      </w:r>
      <w:bookmarkEnd w:id="49"/>
    </w:p>
    <w:p w14:paraId="1CE49E10" w14:textId="64DD8010"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4.7.4.4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w:t>
      </w:r>
      <w:r w:rsidR="0039664C" w:rsidRPr="00E61F4E">
        <w:rPr>
          <w:rFonts w:cs="Arial"/>
          <w:lang w:eastAsia="en-GB"/>
        </w:rPr>
        <w:t>4</w:t>
      </w:r>
      <w:r w:rsidRPr="00E61F4E">
        <w:rPr>
          <w:rFonts w:cs="Arial"/>
          <w:lang w:eastAsia="en-GB"/>
        </w:rPr>
        <w:t>.</w:t>
      </w:r>
      <w:r w:rsidR="00254C4F"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7F574B">
        <w:rPr>
          <w:rFonts w:cs="Arial"/>
          <w:lang w:eastAsia="en-GB"/>
        </w:rPr>
        <w:t>The Company</w:t>
      </w:r>
      <w:r w:rsidRPr="00E61F4E">
        <w:rPr>
          <w:rFonts w:cs="Arial"/>
          <w:lang w:eastAsia="en-GB"/>
        </w:rPr>
        <w:t xml:space="preserve"> </w:t>
      </w:r>
      <w:r w:rsidR="00DF7CC7" w:rsidRPr="00E61F4E">
        <w:rPr>
          <w:rFonts w:cs="Arial"/>
          <w:lang w:eastAsia="en-GB"/>
        </w:rPr>
        <w:t xml:space="preserve">and consult with </w:t>
      </w:r>
      <w:r w:rsidR="007F574B">
        <w:rPr>
          <w:rFonts w:cs="Arial"/>
          <w:lang w:eastAsia="en-GB"/>
        </w:rPr>
        <w:t>The Company</w:t>
      </w:r>
      <w:r w:rsidR="00DF7CC7" w:rsidRPr="00E61F4E">
        <w:rPr>
          <w:rFonts w:cs="Arial"/>
          <w:lang w:eastAsia="en-GB"/>
        </w:rPr>
        <w:t xml:space="preserve"> </w:t>
      </w:r>
      <w:r w:rsidRPr="00E61F4E">
        <w:rPr>
          <w:rFonts w:cs="Arial"/>
          <w:lang w:eastAsia="en-GB"/>
        </w:rPr>
        <w:t xml:space="preserve">as far as </w:t>
      </w:r>
      <w:r w:rsidRPr="00E61F4E">
        <w:rPr>
          <w:rFonts w:cs="Arial"/>
          <w:lang w:eastAsia="en-GB"/>
        </w:rPr>
        <w:lastRenderedPageBreak/>
        <w:t>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1"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margin-left:4.2pt;margin-top:536.6pt;width:189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DAC81" id="Rectangle 2" o:spid="_x0000_s1026" style="position:absolute;margin-left:4.2pt;margin-top:536.6pt;width:40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rPr>
                <w:u w:val="single"/>
              </w:rPr>
            </w:pPr>
            <w:r>
              <w:rPr>
                <w:u w:val="single"/>
              </w:rPr>
              <w:t>Requesting Party:</w:t>
            </w:r>
          </w:p>
          <w:p w14:paraId="65A8C02F" w14:textId="77777777" w:rsidR="007136A7" w:rsidRDefault="007136A7" w:rsidP="00E61F4E"/>
          <w:p w14:paraId="15E1A537" w14:textId="77777777" w:rsidR="007136A7" w:rsidRDefault="007136A7" w:rsidP="00E61F4E"/>
        </w:tc>
      </w:tr>
      <w:tr w:rsidR="007136A7" w14:paraId="77028556" w14:textId="77777777" w:rsidTr="004F4707">
        <w:tc>
          <w:tcPr>
            <w:tcW w:w="9286" w:type="dxa"/>
          </w:tcPr>
          <w:p w14:paraId="706F7229" w14:textId="77777777" w:rsidR="007136A7" w:rsidRDefault="007136A7" w:rsidP="00E61F4E">
            <w:pPr>
              <w:rPr>
                <w:u w:val="single"/>
              </w:rPr>
            </w:pPr>
            <w:r>
              <w:rPr>
                <w:u w:val="single"/>
              </w:rPr>
              <w:t>Party to whom request is being made:</w:t>
            </w:r>
          </w:p>
          <w:p w14:paraId="7E7B84FA" w14:textId="77777777" w:rsidR="007136A7" w:rsidRDefault="007136A7" w:rsidP="00E61F4E"/>
          <w:p w14:paraId="63A97536" w14:textId="77777777" w:rsidR="007136A7" w:rsidRDefault="007136A7" w:rsidP="00E61F4E"/>
        </w:tc>
      </w:tr>
      <w:tr w:rsidR="007136A7" w14:paraId="2961A7FD" w14:textId="77777777" w:rsidTr="004F4707">
        <w:tc>
          <w:tcPr>
            <w:tcW w:w="9286" w:type="dxa"/>
          </w:tcPr>
          <w:p w14:paraId="36C22396" w14:textId="77777777" w:rsidR="007136A7" w:rsidRDefault="007136A7" w:rsidP="00E61F4E">
            <w:pPr>
              <w:rPr>
                <w:u w:val="single"/>
              </w:rPr>
            </w:pPr>
            <w:r>
              <w:rPr>
                <w:u w:val="single"/>
              </w:rPr>
              <w:t>Date Request made:</w:t>
            </w:r>
          </w:p>
          <w:p w14:paraId="50DC0855" w14:textId="77777777" w:rsidR="007136A7" w:rsidRDefault="007136A7" w:rsidP="00E61F4E"/>
          <w:p w14:paraId="243892BA" w14:textId="77777777" w:rsidR="007136A7" w:rsidRDefault="007136A7" w:rsidP="00E61F4E"/>
        </w:tc>
      </w:tr>
      <w:tr w:rsidR="007136A7" w:rsidRPr="00F82EF0" w14:paraId="5F06B4F7" w14:textId="77777777" w:rsidTr="004F4707">
        <w:tc>
          <w:tcPr>
            <w:tcW w:w="9286" w:type="dxa"/>
          </w:tcPr>
          <w:p w14:paraId="22765427" w14:textId="77777777" w:rsidR="007136A7" w:rsidRPr="00F82EF0" w:rsidRDefault="007136A7" w:rsidP="00E61F4E">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 w14:paraId="4A306A70" w14:textId="77777777" w:rsidR="007136A7" w:rsidRDefault="007136A7" w:rsidP="00E61F4E"/>
          <w:p w14:paraId="3E702D5E" w14:textId="77777777" w:rsidR="007136A7" w:rsidRDefault="007136A7" w:rsidP="00E61F4E"/>
          <w:p w14:paraId="70895174" w14:textId="77777777" w:rsidR="007136A7" w:rsidRPr="00F82EF0" w:rsidRDefault="007136A7" w:rsidP="00E61F4E"/>
        </w:tc>
      </w:tr>
      <w:tr w:rsidR="007136A7" w:rsidRPr="00F82EF0" w14:paraId="608AD460" w14:textId="77777777" w:rsidTr="004F4707">
        <w:tc>
          <w:tcPr>
            <w:tcW w:w="9286" w:type="dxa"/>
          </w:tcPr>
          <w:p w14:paraId="1F59623E" w14:textId="77777777" w:rsidR="007136A7" w:rsidRPr="00F82EF0" w:rsidRDefault="007136A7" w:rsidP="00E61F4E">
            <w:pPr>
              <w:rPr>
                <w:u w:val="single"/>
              </w:rPr>
            </w:pPr>
            <w:r>
              <w:rPr>
                <w:u w:val="single"/>
              </w:rPr>
              <w:t>Reason for the Planning Request</w:t>
            </w:r>
          </w:p>
          <w:p w14:paraId="431A9753" w14:textId="77777777" w:rsidR="007136A7" w:rsidRDefault="007136A7" w:rsidP="00E61F4E">
            <w:pPr>
              <w:rPr>
                <w:u w:val="single"/>
              </w:rPr>
            </w:pPr>
          </w:p>
          <w:p w14:paraId="6E2C2AD5" w14:textId="77777777" w:rsidR="007136A7" w:rsidRDefault="007136A7" w:rsidP="00E61F4E">
            <w:pPr>
              <w:rPr>
                <w:u w:val="single"/>
              </w:rPr>
            </w:pPr>
          </w:p>
          <w:p w14:paraId="2F742BDC" w14:textId="77777777" w:rsidR="007136A7" w:rsidRDefault="007136A7" w:rsidP="00E61F4E">
            <w:pPr>
              <w:rPr>
                <w:u w:val="single"/>
              </w:rPr>
            </w:pPr>
          </w:p>
          <w:p w14:paraId="16C361C7" w14:textId="77777777" w:rsidR="007136A7" w:rsidRPr="00F82EF0" w:rsidRDefault="007136A7" w:rsidP="00E61F4E">
            <w:pPr>
              <w:rPr>
                <w:u w:val="single"/>
              </w:rPr>
            </w:pPr>
          </w:p>
        </w:tc>
      </w:tr>
      <w:tr w:rsidR="007136A7" w:rsidRPr="00F82EF0" w14:paraId="0EC04852" w14:textId="77777777" w:rsidTr="004F4707">
        <w:tc>
          <w:tcPr>
            <w:tcW w:w="9286" w:type="dxa"/>
          </w:tcPr>
          <w:p w14:paraId="490252D9" w14:textId="77777777" w:rsidR="007136A7" w:rsidRPr="00F82EF0" w:rsidRDefault="007136A7" w:rsidP="00E61F4E">
            <w:r>
              <w:rPr>
                <w:u w:val="single"/>
              </w:rPr>
              <w:t>Outages requested</w:t>
            </w:r>
            <w:r w:rsidR="00051894">
              <w:rPr>
                <w:u w:val="single"/>
              </w:rPr>
              <w:t>*</w:t>
            </w:r>
          </w:p>
          <w:p w14:paraId="79311EDA" w14:textId="77777777" w:rsidR="007136A7" w:rsidRDefault="007136A7" w:rsidP="00E61F4E">
            <w:pPr>
              <w:rPr>
                <w:u w:val="single"/>
              </w:rPr>
            </w:pPr>
          </w:p>
          <w:p w14:paraId="6C799118" w14:textId="77777777" w:rsidR="007136A7" w:rsidRDefault="007136A7" w:rsidP="00E61F4E">
            <w:pPr>
              <w:rPr>
                <w:u w:val="single"/>
              </w:rPr>
            </w:pPr>
          </w:p>
        </w:tc>
      </w:tr>
      <w:tr w:rsidR="007136A7" w:rsidRPr="00F82EF0" w14:paraId="32569FFF" w14:textId="77777777" w:rsidTr="004F4707">
        <w:tc>
          <w:tcPr>
            <w:tcW w:w="9286" w:type="dxa"/>
          </w:tcPr>
          <w:p w14:paraId="01A33C59" w14:textId="77777777" w:rsidR="007136A7" w:rsidRDefault="007136A7" w:rsidP="00E61F4E">
            <w:pPr>
              <w:rPr>
                <w:u w:val="single"/>
              </w:rPr>
            </w:pPr>
            <w:r>
              <w:rPr>
                <w:u w:val="single"/>
              </w:rPr>
              <w:t>Assessment of Operational Impact</w:t>
            </w:r>
          </w:p>
          <w:p w14:paraId="6E4ECB8A" w14:textId="77777777" w:rsidR="007136A7" w:rsidRDefault="007136A7" w:rsidP="00E61F4E">
            <w:pPr>
              <w:rPr>
                <w:u w:val="single"/>
              </w:rPr>
            </w:pPr>
          </w:p>
          <w:p w14:paraId="5FE36997" w14:textId="77777777" w:rsidR="007136A7" w:rsidRDefault="007136A7" w:rsidP="00E61F4E">
            <w:pPr>
              <w:rPr>
                <w:u w:val="single"/>
              </w:rPr>
            </w:pPr>
          </w:p>
        </w:tc>
      </w:tr>
      <w:tr w:rsidR="007136A7" w:rsidRPr="00F82EF0" w14:paraId="2D10AA7F" w14:textId="77777777" w:rsidTr="004F4707">
        <w:tc>
          <w:tcPr>
            <w:tcW w:w="9286" w:type="dxa"/>
          </w:tcPr>
          <w:p w14:paraId="4044C0D2" w14:textId="77777777" w:rsidR="007136A7" w:rsidRDefault="007136A7" w:rsidP="00E61F4E">
            <w:pPr>
              <w:rPr>
                <w:u w:val="single"/>
              </w:rPr>
            </w:pPr>
            <w:r>
              <w:rPr>
                <w:u w:val="single"/>
              </w:rPr>
              <w:t>Note of any Health and Safety Issues as a result of this request.</w:t>
            </w:r>
          </w:p>
          <w:p w14:paraId="28A60132" w14:textId="77777777" w:rsidR="007136A7" w:rsidRDefault="007136A7" w:rsidP="00E61F4E">
            <w:pPr>
              <w:rPr>
                <w:u w:val="single"/>
              </w:rPr>
            </w:pPr>
          </w:p>
          <w:p w14:paraId="0388AAE4" w14:textId="77777777" w:rsidR="007136A7" w:rsidRDefault="007136A7" w:rsidP="00E61F4E">
            <w:pPr>
              <w:rPr>
                <w:u w:val="single"/>
              </w:rPr>
            </w:pPr>
          </w:p>
        </w:tc>
      </w:tr>
      <w:tr w:rsidR="007136A7" w:rsidRPr="00F82EF0" w14:paraId="3D91E8C6" w14:textId="77777777" w:rsidTr="004F4707">
        <w:tc>
          <w:tcPr>
            <w:tcW w:w="9286" w:type="dxa"/>
          </w:tcPr>
          <w:p w14:paraId="7369906B" w14:textId="77777777" w:rsidR="007136A7" w:rsidRDefault="007136A7" w:rsidP="00E61F4E">
            <w:pPr>
              <w:rPr>
                <w:u w:val="single"/>
              </w:rPr>
            </w:pPr>
            <w:r>
              <w:rPr>
                <w:u w:val="single"/>
              </w:rPr>
              <w:t>Note of impact to any third party.</w:t>
            </w:r>
          </w:p>
          <w:p w14:paraId="33D6413F" w14:textId="77777777" w:rsidR="007136A7" w:rsidRPr="00F82EF0" w:rsidRDefault="007136A7" w:rsidP="00E61F4E"/>
        </w:tc>
      </w:tr>
    </w:tbl>
    <w:p w14:paraId="219BDA6F" w14:textId="77777777" w:rsidR="007136A7" w:rsidRDefault="00051894" w:rsidP="00E61F4E">
      <w:r>
        <w:t>*If not included in PLD, outages shall be notified via STCP11-1 process and annotated with PLD reference number.</w:t>
      </w:r>
    </w:p>
    <w:p w14:paraId="73179A61" w14:textId="77777777" w:rsidR="007136A7" w:rsidRPr="00F82EF0" w:rsidRDefault="007136A7" w:rsidP="00E61F4E">
      <w:r w:rsidRPr="00F82EF0">
        <w:t>Planning request to be submitted to appropriate Investment Planning data co-ordinator:</w:t>
      </w:r>
    </w:p>
    <w:p w14:paraId="6B8A7512" w14:textId="77777777" w:rsidR="007136A7" w:rsidRPr="00F82EF0" w:rsidRDefault="00CE19FC" w:rsidP="00E61F4E">
      <w:pPr>
        <w:rPr>
          <w:snapToGrid w:val="0"/>
        </w:rPr>
      </w:pPr>
      <w:r>
        <w:rPr>
          <w:snapToGrid w:val="0"/>
        </w:rPr>
        <w:t>NGET</w:t>
      </w:r>
      <w:r w:rsidR="007136A7" w:rsidRPr="00F82EF0">
        <w:rPr>
          <w:snapToGrid w:val="0"/>
        </w:rPr>
        <w:tab/>
      </w:r>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pPr>
      <w:r>
        <w:t xml:space="preserve">Appendix D: </w:t>
      </w:r>
      <w:r w:rsidR="00ED5997">
        <w:t xml:space="preserve">Abbreviations &amp; Definitions </w:t>
      </w:r>
    </w:p>
    <w:p w14:paraId="3D9F0096" w14:textId="77777777" w:rsidR="00ED5997" w:rsidRDefault="00ED5997" w:rsidP="00E61F4E">
      <w:pPr>
        <w:pStyle w:val="Heading6"/>
        <w:spacing w:before="0" w:after="0"/>
      </w:pPr>
    </w:p>
    <w:p w14:paraId="17E65635" w14:textId="77777777" w:rsidR="00ED5997" w:rsidRDefault="00ED5997" w:rsidP="00E61F4E">
      <w:pPr>
        <w:pStyle w:val="Heading6"/>
        <w:spacing w:before="0" w:after="120"/>
      </w:pPr>
      <w:r>
        <w:t>Abbreviations</w:t>
      </w:r>
    </w:p>
    <w:p w14:paraId="7A85EF50" w14:textId="77777777" w:rsidR="00ED5997" w:rsidRDefault="00ED5997" w:rsidP="00E61F4E">
      <w:pPr>
        <w:pStyle w:val="Left15"/>
        <w:spacing w:before="0" w:after="120"/>
        <w:ind w:left="0"/>
      </w:pPr>
      <w:r>
        <w:t xml:space="preserve">DNO </w:t>
      </w:r>
      <w:r>
        <w:tab/>
      </w:r>
      <w:r>
        <w:tab/>
        <w:t>Distribution Network Operator</w:t>
      </w:r>
    </w:p>
    <w:p w14:paraId="7F3ADBE0" w14:textId="77777777" w:rsidR="00ED5997" w:rsidRDefault="001862BC" w:rsidP="00E61F4E">
      <w:pPr>
        <w:pStyle w:val="Left15"/>
        <w:spacing w:before="0" w:after="120"/>
        <w:ind w:left="0"/>
      </w:pPr>
      <w:r>
        <w:t xml:space="preserve">NETS </w:t>
      </w:r>
      <w:r w:rsidR="00ED5997">
        <w:t xml:space="preserve">SQSS </w:t>
      </w:r>
      <w:r w:rsidR="00ED5997">
        <w:tab/>
      </w:r>
      <w:r>
        <w:t xml:space="preserve">NETS </w:t>
      </w:r>
      <w:r w:rsidR="00ED5997">
        <w:t xml:space="preserve">Security and Quality of Supply Standard </w:t>
      </w:r>
    </w:p>
    <w:p w14:paraId="10121E7C" w14:textId="77777777" w:rsidR="00ED5997" w:rsidRDefault="00ED5997" w:rsidP="00E61F4E">
      <w:pPr>
        <w:pStyle w:val="StyleHeading3Left15cmFirstline0cm"/>
        <w:keepLines w:val="0"/>
        <w:rPr>
          <w:snapToGrid w:val="0"/>
        </w:rPr>
      </w:pPr>
      <w:r>
        <w:rPr>
          <w:snapToGrid w:val="0"/>
        </w:rPr>
        <w:t xml:space="preserve">JPC </w:t>
      </w:r>
      <w:r>
        <w:rPr>
          <w:snapToGrid w:val="0"/>
        </w:rPr>
        <w:tab/>
      </w:r>
      <w:r>
        <w:rPr>
          <w:snapToGrid w:val="0"/>
        </w:rPr>
        <w:tab/>
        <w:t>Joint Planning Committee</w:t>
      </w:r>
    </w:p>
    <w:p w14:paraId="22282323" w14:textId="77777777" w:rsidR="00ED5997" w:rsidRDefault="00ED5997" w:rsidP="00E61F4E">
      <w:pPr>
        <w:pStyle w:val="StyleHeading3Left15cmFirstline0cm"/>
        <w:keepNext w:val="0"/>
        <w:keepLines w:val="0"/>
        <w:outlineLvl w:val="9"/>
        <w:rPr>
          <w:snapToGrid w:val="0"/>
        </w:rPr>
      </w:pPr>
      <w:r>
        <w:rPr>
          <w:snapToGrid w:val="0"/>
        </w:rPr>
        <w:t xml:space="preserve">JSDL </w:t>
      </w:r>
      <w:r>
        <w:rPr>
          <w:snapToGrid w:val="0"/>
        </w:rPr>
        <w:tab/>
      </w:r>
      <w:r>
        <w:rPr>
          <w:snapToGrid w:val="0"/>
        </w:rPr>
        <w:tab/>
        <w:t>Joint System Development Liaison Group</w:t>
      </w:r>
    </w:p>
    <w:p w14:paraId="78D8B002" w14:textId="77777777" w:rsidR="007D0D53" w:rsidRDefault="007D0D53" w:rsidP="00E61F4E">
      <w:pPr>
        <w:pStyle w:val="StyleHeading3Left15cmFirstline0cm"/>
        <w:keepNext w:val="0"/>
        <w:keepLines w:val="0"/>
        <w:outlineLvl w:val="9"/>
        <w:rPr>
          <w:snapToGrid w:val="0"/>
        </w:rPr>
      </w:pPr>
      <w:r>
        <w:rPr>
          <w:snapToGrid w:val="0"/>
        </w:rPr>
        <w:t>NOA</w:t>
      </w:r>
      <w:r>
        <w:rPr>
          <w:snapToGrid w:val="0"/>
        </w:rPr>
        <w:tab/>
      </w:r>
      <w:r>
        <w:rPr>
          <w:snapToGrid w:val="0"/>
        </w:rPr>
        <w:tab/>
        <w:t>Network Options Assessment</w:t>
      </w:r>
    </w:p>
    <w:p w14:paraId="2BE522B5" w14:textId="77777777" w:rsidR="00ED5997" w:rsidRDefault="00ED5997" w:rsidP="00E61F4E">
      <w:pPr>
        <w:rPr>
          <w:snapToGrid w:val="0"/>
        </w:rPr>
      </w:pPr>
      <w:r>
        <w:rPr>
          <w:snapToGrid w:val="0"/>
        </w:rPr>
        <w:t>PLD</w:t>
      </w:r>
      <w:r>
        <w:rPr>
          <w:snapToGrid w:val="0"/>
        </w:rPr>
        <w:tab/>
      </w:r>
      <w:r>
        <w:rPr>
          <w:snapToGrid w:val="0"/>
        </w:rPr>
        <w:tab/>
        <w:t>Project Listing Document</w:t>
      </w:r>
    </w:p>
    <w:p w14:paraId="1071357A" w14:textId="77777777" w:rsidR="00ED5997" w:rsidRDefault="00ED5997" w:rsidP="00E61F4E">
      <w:pPr>
        <w:pStyle w:val="Left15"/>
        <w:spacing w:before="0" w:after="120"/>
        <w:ind w:left="0"/>
      </w:pPr>
      <w:r>
        <w:t>SHET</w:t>
      </w:r>
      <w:r>
        <w:tab/>
      </w:r>
      <w:r>
        <w:tab/>
        <w:t>Scottish Hydro</w:t>
      </w:r>
      <w:r w:rsidR="002921B1">
        <w:t xml:space="preserve"> </w:t>
      </w:r>
      <w:r>
        <w:t>Electric Transmission</w:t>
      </w:r>
      <w:r w:rsidR="0017349F">
        <w:t xml:space="preserve"> plc</w:t>
      </w:r>
    </w:p>
    <w:p w14:paraId="621D33E1" w14:textId="77777777" w:rsidR="00ED5997" w:rsidRDefault="00ED5997" w:rsidP="00E61F4E">
      <w:pPr>
        <w:pStyle w:val="Left15"/>
        <w:spacing w:before="0" w:after="120"/>
        <w:ind w:left="0"/>
      </w:pPr>
      <w:r>
        <w:t>SPT</w:t>
      </w:r>
      <w:r>
        <w:tab/>
      </w:r>
      <w:r>
        <w:tab/>
        <w:t xml:space="preserve">SP Transmission </w:t>
      </w:r>
      <w:r w:rsidR="0017349F">
        <w:t>plc</w:t>
      </w:r>
    </w:p>
    <w:p w14:paraId="155C1F2D" w14:textId="77777777" w:rsidR="002921B1" w:rsidRDefault="002921B1" w:rsidP="00E61F4E">
      <w:pPr>
        <w:pStyle w:val="Left15"/>
        <w:spacing w:before="0" w:after="120"/>
        <w:ind w:left="0"/>
      </w:pPr>
      <w:r>
        <w:t>SRF</w:t>
      </w:r>
      <w:r>
        <w:tab/>
      </w:r>
      <w:r>
        <w:tab/>
        <w:t>Solution Requirement Form</w:t>
      </w:r>
    </w:p>
    <w:p w14:paraId="0A24AC0F" w14:textId="77777777" w:rsidR="00ED5997" w:rsidRDefault="00ED5997" w:rsidP="00E61F4E">
      <w:pPr>
        <w:pStyle w:val="Left15"/>
        <w:spacing w:before="0" w:after="120"/>
        <w:ind w:left="0"/>
      </w:pPr>
      <w:r>
        <w:t>SRS</w:t>
      </w:r>
      <w:r>
        <w:tab/>
      </w:r>
      <w:r>
        <w:tab/>
        <w:t>Site Responsibility Schedules</w:t>
      </w:r>
    </w:p>
    <w:p w14:paraId="3BE98375" w14:textId="77777777" w:rsidR="00ED5997" w:rsidRDefault="00ED5997" w:rsidP="00E61F4E">
      <w:pPr>
        <w:pStyle w:val="Left15"/>
        <w:spacing w:before="0" w:after="120"/>
        <w:ind w:left="0"/>
      </w:pPr>
      <w:r>
        <w:t>STC</w:t>
      </w:r>
      <w:r>
        <w:tab/>
      </w:r>
      <w:r>
        <w:tab/>
        <w:t>System Operator Transmission Owner Code</w:t>
      </w:r>
    </w:p>
    <w:p w14:paraId="0864E857" w14:textId="77777777" w:rsidR="00ED5997" w:rsidRDefault="007D0D53" w:rsidP="00E61F4E">
      <w:pPr>
        <w:rPr>
          <w:snapToGrid w:val="0"/>
        </w:rPr>
      </w:pPr>
      <w:r>
        <w:rPr>
          <w:snapToGrid w:val="0"/>
        </w:rPr>
        <w:t>ET</w:t>
      </w:r>
      <w:r w:rsidR="00ED5997">
        <w:rPr>
          <w:snapToGrid w:val="0"/>
        </w:rPr>
        <w:t xml:space="preserve">YS </w:t>
      </w:r>
      <w:r w:rsidR="00ED5997">
        <w:rPr>
          <w:snapToGrid w:val="0"/>
        </w:rPr>
        <w:tab/>
      </w:r>
      <w:r w:rsidR="00ED5997">
        <w:rPr>
          <w:snapToGrid w:val="0"/>
        </w:rPr>
        <w:tab/>
      </w:r>
      <w:r>
        <w:rPr>
          <w:snapToGrid w:val="0"/>
        </w:rPr>
        <w:t xml:space="preserve">Electricity Ten </w:t>
      </w:r>
      <w:r w:rsidR="00ED5997">
        <w:rPr>
          <w:snapToGrid w:val="0"/>
        </w:rPr>
        <w:t>Year Statement</w:t>
      </w:r>
    </w:p>
    <w:p w14:paraId="2231F400" w14:textId="77777777" w:rsidR="00ED5997" w:rsidRDefault="00ED5997" w:rsidP="00E61F4E">
      <w:pPr>
        <w:pStyle w:val="BodyText"/>
        <w:ind w:left="0"/>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ind w:left="0"/>
      </w:pPr>
    </w:p>
    <w:p w14:paraId="19CFBC4B" w14:textId="77777777" w:rsidR="00ED5997" w:rsidRDefault="00ED5997" w:rsidP="00E61F4E">
      <w:pPr>
        <w:pStyle w:val="BodyText"/>
        <w:ind w:left="0"/>
        <w:rPr>
          <w:b/>
          <w:bCs/>
          <w:i/>
          <w:iCs/>
          <w:sz w:val="24"/>
        </w:rPr>
      </w:pPr>
      <w:r>
        <w:rPr>
          <w:b/>
          <w:bCs/>
          <w:i/>
          <w:iCs/>
          <w:sz w:val="24"/>
        </w:rPr>
        <w:lastRenderedPageBreak/>
        <w:t>Definitions</w:t>
      </w:r>
    </w:p>
    <w:p w14:paraId="51774EDB" w14:textId="77777777" w:rsidR="00ED5997" w:rsidRDefault="00ED5997" w:rsidP="00E61F4E">
      <w:pPr>
        <w:pStyle w:val="BodyText"/>
        <w:ind w:left="0"/>
        <w:rPr>
          <w:b/>
          <w:bCs/>
          <w:i/>
          <w:iCs/>
          <w:snapToGrid w:val="0"/>
          <w:sz w:val="24"/>
        </w:rPr>
      </w:pPr>
    </w:p>
    <w:p w14:paraId="6918F794" w14:textId="77777777" w:rsidR="00ED5997" w:rsidRDefault="00ED5997" w:rsidP="00E61F4E">
      <w:pPr>
        <w:pStyle w:val="Heading8"/>
        <w:spacing w:before="0" w:after="120"/>
      </w:pPr>
      <w:r>
        <w:t>STC definitions Used:</w:t>
      </w:r>
    </w:p>
    <w:p w14:paraId="7DDEE8AA" w14:textId="77777777" w:rsidR="00ED5997" w:rsidRDefault="00ED5997" w:rsidP="00E61F4E">
      <w:r>
        <w:t>Authority</w:t>
      </w:r>
    </w:p>
    <w:p w14:paraId="6B90C448" w14:textId="77777777" w:rsidR="00ED5997" w:rsidRDefault="00ED5997" w:rsidP="00E61F4E">
      <w:r>
        <w:t>CUSC</w:t>
      </w:r>
    </w:p>
    <w:p w14:paraId="2BC6E82E" w14:textId="77777777" w:rsidR="00ED5997" w:rsidRDefault="00ED5997" w:rsidP="00E61F4E">
      <w:pPr>
        <w:pStyle w:val="Header"/>
        <w:tabs>
          <w:tab w:val="clear" w:pos="4153"/>
          <w:tab w:val="clear" w:pos="8306"/>
        </w:tabs>
      </w:pPr>
      <w:r>
        <w:t>Customer</w:t>
      </w:r>
    </w:p>
    <w:p w14:paraId="08C60774" w14:textId="77777777" w:rsidR="00ED5997" w:rsidRDefault="00ED5997" w:rsidP="00E61F4E">
      <w:r>
        <w:t>Distribution Licence</w:t>
      </w:r>
    </w:p>
    <w:p w14:paraId="30189F58" w14:textId="77777777" w:rsidR="00ED5997" w:rsidRDefault="00ED5997" w:rsidP="00E61F4E">
      <w:r>
        <w:t>Emergency Return To Service</w:t>
      </w:r>
    </w:p>
    <w:p w14:paraId="3BA5C145" w14:textId="77777777" w:rsidR="00ED5997" w:rsidRDefault="009D16E7" w:rsidP="00E61F4E">
      <w:r>
        <w:t>National Electricity Transmission System</w:t>
      </w:r>
    </w:p>
    <w:p w14:paraId="60F446C9" w14:textId="77777777" w:rsidR="00ED5997" w:rsidRDefault="00ED5997" w:rsidP="00E61F4E">
      <w:r>
        <w:t>Grid Code</w:t>
      </w:r>
    </w:p>
    <w:p w14:paraId="164C7B3E" w14:textId="77777777" w:rsidR="00ED5997" w:rsidRDefault="00ED5997" w:rsidP="00E61F4E">
      <w:r>
        <w:t>Modification</w:t>
      </w:r>
    </w:p>
    <w:p w14:paraId="0F20B46C" w14:textId="6E72E451" w:rsidR="00044D57" w:rsidRDefault="007F574B" w:rsidP="00E61F4E">
      <w:pPr>
        <w:pStyle w:val="Header"/>
        <w:tabs>
          <w:tab w:val="clear" w:pos="4153"/>
          <w:tab w:val="clear" w:pos="8306"/>
        </w:tabs>
      </w:pPr>
      <w:r>
        <w:t>The Company</w:t>
      </w:r>
    </w:p>
    <w:p w14:paraId="74B63DDE" w14:textId="77777777" w:rsidR="00ED5997" w:rsidRDefault="00ED5997" w:rsidP="00E61F4E">
      <w:pPr>
        <w:pStyle w:val="Header"/>
        <w:tabs>
          <w:tab w:val="clear" w:pos="4153"/>
          <w:tab w:val="clear" w:pos="8306"/>
        </w:tabs>
      </w:pPr>
      <w:r>
        <w:t>NGET</w:t>
      </w:r>
    </w:p>
    <w:p w14:paraId="0E70550E" w14:textId="77777777" w:rsidR="00821213" w:rsidRPr="00821213" w:rsidRDefault="00821213" w:rsidP="00E61F4E">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pPr>
      <w:r>
        <w:t>Outage</w:t>
      </w:r>
    </w:p>
    <w:p w14:paraId="4FCFD53A" w14:textId="77777777" w:rsidR="00ED5997" w:rsidRDefault="00ED5997" w:rsidP="00E61F4E">
      <w:r>
        <w:t>Party</w:t>
      </w:r>
    </w:p>
    <w:p w14:paraId="7333FDBD" w14:textId="77777777" w:rsidR="00823B10" w:rsidRDefault="00823B10" w:rsidP="00E61F4E">
      <w:r>
        <w:t>Planning Request</w:t>
      </w:r>
    </w:p>
    <w:p w14:paraId="2C9A3C8A" w14:textId="77777777" w:rsidR="00ED5997" w:rsidRDefault="00ED5997" w:rsidP="00E61F4E">
      <w:r>
        <w:t xml:space="preserve">Seven Year Statement </w:t>
      </w:r>
    </w:p>
    <w:p w14:paraId="34113DCB" w14:textId="77777777" w:rsidR="00ED5997" w:rsidRDefault="00ED5997" w:rsidP="00E61F4E">
      <w:r>
        <w:t>Transmission Connection Assets</w:t>
      </w:r>
    </w:p>
    <w:p w14:paraId="147C6F6A" w14:textId="77777777" w:rsidR="00ED5997" w:rsidRDefault="00ED5997" w:rsidP="00E61F4E">
      <w:r>
        <w:t>Transmission Investment Plan</w:t>
      </w:r>
    </w:p>
    <w:p w14:paraId="04CAE0BF" w14:textId="77777777" w:rsidR="00ED5997" w:rsidRDefault="00ED5997" w:rsidP="00E61F4E">
      <w:r>
        <w:t>TO Construction Offer</w:t>
      </w:r>
    </w:p>
    <w:p w14:paraId="761CAB71" w14:textId="77777777" w:rsidR="00ED5997" w:rsidRDefault="00ED5997" w:rsidP="00E61F4E">
      <w:r>
        <w:t>TO Construction Agreement</w:t>
      </w:r>
    </w:p>
    <w:p w14:paraId="44EA06C3" w14:textId="77777777" w:rsidR="00ED5997" w:rsidRDefault="00ED5997" w:rsidP="00E61F4E">
      <w:r>
        <w:t>Transmission Investment Plan</w:t>
      </w:r>
    </w:p>
    <w:p w14:paraId="6112324A" w14:textId="77777777" w:rsidR="00ED5997" w:rsidRDefault="00ED5997" w:rsidP="00E61F4E">
      <w:r>
        <w:t>User</w:t>
      </w:r>
    </w:p>
    <w:p w14:paraId="12203DB7" w14:textId="77777777" w:rsidR="00ED5997" w:rsidRDefault="002F413F">
      <w:pPr>
        <w:pStyle w:val="Heading8"/>
        <w:spacing w:before="0" w:after="120"/>
      </w:pPr>
      <w:r>
        <w:br/>
      </w:r>
      <w:r>
        <w:br/>
      </w:r>
      <w:r>
        <w:br/>
      </w:r>
    </w:p>
    <w:p w14:paraId="79EC607B" w14:textId="77777777" w:rsidR="00ED5997" w:rsidRDefault="00ED5997" w:rsidP="00E61F4E">
      <w:pPr>
        <w:pStyle w:val="Heading8"/>
        <w:spacing w:before="0" w:after="120"/>
      </w:pPr>
      <w:r>
        <w:t>Grid Code Definitions Used:</w:t>
      </w:r>
    </w:p>
    <w:p w14:paraId="7C3E4810" w14:textId="77777777" w:rsidR="00ED5997" w:rsidRDefault="00ED5997" w:rsidP="00E61F4E">
      <w:pPr>
        <w:pStyle w:val="Header"/>
        <w:tabs>
          <w:tab w:val="clear" w:pos="4153"/>
          <w:tab w:val="clear" w:pos="8306"/>
          <w:tab w:val="num" w:pos="1080"/>
        </w:tabs>
      </w:pPr>
      <w:r>
        <w:t>Grid Supply Points</w:t>
      </w:r>
    </w:p>
    <w:p w14:paraId="7C5F97E7" w14:textId="77777777" w:rsidR="00ED5997" w:rsidRDefault="00ED5997" w:rsidP="00E61F4E"/>
    <w:p w14:paraId="7A537020" w14:textId="77777777" w:rsidR="00ED5997" w:rsidRDefault="00ED5997" w:rsidP="00E61F4E">
      <w:pPr>
        <w:pStyle w:val="Heading8"/>
        <w:spacing w:before="0" w:after="120"/>
      </w:pPr>
      <w:r>
        <w:t>CUSC Definitions Used:</w:t>
      </w:r>
    </w:p>
    <w:p w14:paraId="6E017B86" w14:textId="77777777" w:rsidR="00ED5997" w:rsidRDefault="00ED5997" w:rsidP="00E61F4E">
      <w:pPr>
        <w:tabs>
          <w:tab w:val="num" w:pos="1080"/>
        </w:tabs>
      </w:pPr>
      <w:r>
        <w:t>Bilateral Agreement</w:t>
      </w:r>
    </w:p>
    <w:p w14:paraId="49ECC648" w14:textId="77777777" w:rsidR="00ED5997" w:rsidRDefault="00ED5997" w:rsidP="00E61F4E">
      <w:pPr>
        <w:tabs>
          <w:tab w:val="num" w:pos="1080"/>
        </w:tabs>
      </w:pPr>
      <w:r>
        <w:t>Modification Notification</w:t>
      </w:r>
    </w:p>
    <w:p w14:paraId="1B7F82B6" w14:textId="77777777" w:rsidR="00ED5997" w:rsidRDefault="00ED5997" w:rsidP="00E61F4E">
      <w:pPr>
        <w:tabs>
          <w:tab w:val="num" w:pos="1080"/>
        </w:tabs>
      </w:pPr>
      <w:r>
        <w:t>Modification Application</w:t>
      </w:r>
    </w:p>
    <w:p w14:paraId="05C64FB2" w14:textId="77777777" w:rsidR="00ED5997" w:rsidRDefault="00ED5997" w:rsidP="00E61F4E">
      <w:pPr>
        <w:tabs>
          <w:tab w:val="num" w:pos="1080"/>
        </w:tabs>
      </w:pPr>
      <w:r>
        <w:t>Modification Offer</w:t>
      </w:r>
    </w:p>
    <w:p w14:paraId="23EC0F65" w14:textId="77777777" w:rsidR="00ED5997" w:rsidRDefault="00ED5997" w:rsidP="00E61F4E">
      <w:pPr>
        <w:pStyle w:val="Header"/>
        <w:tabs>
          <w:tab w:val="clear" w:pos="4153"/>
          <w:tab w:val="clear" w:pos="8306"/>
          <w:tab w:val="num" w:pos="1080"/>
        </w:tabs>
      </w:pPr>
      <w:r>
        <w:t>Replacement Notice</w:t>
      </w:r>
    </w:p>
    <w:p w14:paraId="32176438" w14:textId="77777777" w:rsidR="00ED5997" w:rsidRDefault="00ED5997" w:rsidP="00E61F4E">
      <w:pPr>
        <w:pStyle w:val="Heading5"/>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pPr>
      <w:r>
        <w:t>Boundary of Influence – as defined in STCP 22-1.</w:t>
      </w:r>
    </w:p>
    <w:p w14:paraId="4A82112A" w14:textId="77777777" w:rsidR="00ED5997" w:rsidRDefault="00ED5997" w:rsidP="00E61F4E">
      <w:pPr>
        <w:tabs>
          <w:tab w:val="left" w:pos="3261"/>
        </w:tabs>
      </w:pPr>
      <w:r>
        <w:t xml:space="preserve">Commissioning Panel – as defined in STCP19-4 </w:t>
      </w:r>
    </w:p>
    <w:p w14:paraId="7AD95AA3" w14:textId="77777777" w:rsidR="00ED5997" w:rsidRDefault="00ED5997" w:rsidP="00E61F4E">
      <w:pPr>
        <w:tabs>
          <w:tab w:val="left" w:pos="3261"/>
        </w:tabs>
      </w:pPr>
      <w:r>
        <w:t>Host TO – as defined in STCP18-1</w:t>
      </w:r>
    </w:p>
    <w:p w14:paraId="7F770C02" w14:textId="77777777" w:rsidR="00ED5997" w:rsidRDefault="00ED5997" w:rsidP="00E61F4E">
      <w:pPr>
        <w:pStyle w:val="Header"/>
        <w:tabs>
          <w:tab w:val="clear" w:pos="4153"/>
          <w:tab w:val="clear" w:pos="8306"/>
          <w:tab w:val="left" w:pos="3261"/>
        </w:tabs>
      </w:pPr>
      <w:r>
        <w:t>Investment Planning – as defined in STCP22-1</w:t>
      </w:r>
    </w:p>
    <w:p w14:paraId="15149F0B" w14:textId="77777777" w:rsidR="00ED5997" w:rsidRDefault="00ED5997" w:rsidP="00E61F4E">
      <w:pPr>
        <w:tabs>
          <w:tab w:val="left" w:pos="3261"/>
        </w:tabs>
      </w:pPr>
      <w:r>
        <w:t>Summer Minimum GB Investment Planning Model - as defined in STCP 22-1</w:t>
      </w:r>
    </w:p>
    <w:p w14:paraId="53261547" w14:textId="77777777" w:rsidR="00ED5997" w:rsidRDefault="00ED5997" w:rsidP="00E61F4E">
      <w:pPr>
        <w:tabs>
          <w:tab w:val="left" w:pos="3261"/>
        </w:tabs>
      </w:pPr>
      <w:r>
        <w:t>TO Model - as defined in STCP 22-1</w:t>
      </w:r>
    </w:p>
    <w:p w14:paraId="770B2C0B" w14:textId="77777777" w:rsidR="00ED5997" w:rsidRDefault="00ED5997" w:rsidP="00E61F4E">
      <w:pPr>
        <w:pStyle w:val="Header"/>
        <w:tabs>
          <w:tab w:val="clear" w:pos="4153"/>
          <w:tab w:val="clear" w:pos="8306"/>
          <w:tab w:val="left" w:pos="3261"/>
        </w:tabs>
      </w:pPr>
      <w:r>
        <w:t>Ranking Order – as defined in STCP 22-1</w:t>
      </w:r>
    </w:p>
    <w:p w14:paraId="02A58761" w14:textId="77777777" w:rsidR="00530DF8" w:rsidRDefault="00530DF8" w:rsidP="00E61F4E">
      <w:pPr>
        <w:pStyle w:val="Header"/>
        <w:tabs>
          <w:tab w:val="clear" w:pos="4153"/>
          <w:tab w:val="clear" w:pos="8306"/>
          <w:tab w:val="left" w:pos="3261"/>
        </w:tabs>
      </w:pPr>
      <w:r>
        <w:t>Transmission Owner Reinforcement Instruction (TORI) – as defined in STCP 18-1.</w:t>
      </w:r>
    </w:p>
    <w:p w14:paraId="23473E93" w14:textId="77777777" w:rsidR="00530DF8" w:rsidRPr="00530DF8" w:rsidRDefault="00530DF8" w:rsidP="00E61F4E">
      <w:pPr>
        <w:pStyle w:val="Heading3"/>
        <w:keepLines/>
        <w:numPr>
          <w:ilvl w:val="0"/>
          <w:numId w:val="0"/>
        </w:numPr>
      </w:pPr>
      <w:r w:rsidRPr="00530DF8">
        <w:t>Provisional Outage Plan – as defined in STCP 11-1</w:t>
      </w:r>
    </w:p>
    <w:p w14:paraId="7F3858EE" w14:textId="77777777" w:rsidR="00530DF8" w:rsidRPr="00530DF8" w:rsidRDefault="00530DF8" w:rsidP="00E61F4E">
      <w:pPr>
        <w:pStyle w:val="Heading3"/>
        <w:keepLines/>
        <w:numPr>
          <w:ilvl w:val="0"/>
          <w:numId w:val="0"/>
        </w:numPr>
      </w:pPr>
      <w:r w:rsidRPr="00530DF8">
        <w:rPr>
          <w:bCs/>
        </w:rPr>
        <w:t>Draft Outage Plan</w:t>
      </w:r>
      <w:r w:rsidRPr="00530DF8">
        <w:t xml:space="preserve"> – as defined in STCP 11-1</w:t>
      </w:r>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2F8DB" w14:textId="77777777" w:rsidR="003452AA" w:rsidRDefault="003452AA">
      <w:pPr>
        <w:pStyle w:val="xl29"/>
      </w:pPr>
      <w:r>
        <w:separator/>
      </w:r>
    </w:p>
  </w:endnote>
  <w:endnote w:type="continuationSeparator" w:id="0">
    <w:p w14:paraId="4AC84D34" w14:textId="77777777" w:rsidR="003452AA" w:rsidRDefault="003452AA">
      <w:pPr>
        <w:pStyle w:val="xl29"/>
      </w:pPr>
      <w:r>
        <w:continuationSeparator/>
      </w:r>
    </w:p>
  </w:endnote>
  <w:endnote w:type="continuationNotice" w:id="1">
    <w:p w14:paraId="0EE6EC0C" w14:textId="77777777" w:rsidR="003452AA" w:rsidRDefault="00345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C11C8" w14:textId="77777777" w:rsidR="003452AA" w:rsidRDefault="003452AA">
      <w:pPr>
        <w:pStyle w:val="xl29"/>
      </w:pPr>
      <w:r>
        <w:separator/>
      </w:r>
    </w:p>
  </w:footnote>
  <w:footnote w:type="continuationSeparator" w:id="0">
    <w:p w14:paraId="5DF7DD32" w14:textId="77777777" w:rsidR="003452AA" w:rsidRDefault="003452AA">
      <w:pPr>
        <w:pStyle w:val="xl29"/>
      </w:pPr>
      <w:r>
        <w:continuationSeparator/>
      </w:r>
    </w:p>
  </w:footnote>
  <w:footnote w:type="continuationNotice" w:id="1">
    <w:p w14:paraId="210F8079" w14:textId="77777777" w:rsidR="003452AA" w:rsidRDefault="00345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A2C7" w14:textId="0DB3303D" w:rsidR="001B5744" w:rsidRDefault="001B5744" w:rsidP="005E6D7F">
    <w:pPr>
      <w:pStyle w:val="Header"/>
    </w:pPr>
    <w:r>
      <w:t>STCP 16-1 Investment Planning</w:t>
    </w:r>
  </w:p>
  <w:p w14:paraId="4AF060D1" w14:textId="3FF03F4B" w:rsidR="001B5744" w:rsidRDefault="001B5744" w:rsidP="007F574B">
    <w:pPr>
      <w:pStyle w:val="Header"/>
    </w:pPr>
    <w:r w:rsidRPr="000076A3">
      <w:t>Issue 00</w:t>
    </w:r>
    <w:r w:rsidR="006923B3" w:rsidRPr="000076A3">
      <w:t>8</w:t>
    </w:r>
    <w:r w:rsidRPr="000076A3">
      <w:t xml:space="preserve"> </w:t>
    </w:r>
    <w:r w:rsidR="00E1603D" w:rsidRPr="000076A3">
      <w:t>–</w:t>
    </w:r>
    <w:r w:rsidRPr="000076A3">
      <w:t xml:space="preserve"> </w:t>
    </w:r>
    <w:r w:rsidR="00103947">
      <w:t>25</w:t>
    </w:r>
    <w:r w:rsidR="006923B3" w:rsidRPr="000076A3">
      <w:t>/04/202</w:t>
    </w:r>
    <w:r w:rsidR="0017584C" w:rsidRPr="000076A3">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CB6E40"/>
    <w:multiLevelType w:val="multilevel"/>
    <w:tmpl w:val="9CF27E32"/>
    <w:lvl w:ilvl="0">
      <w:start w:val="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6"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6143FF"/>
    <w:multiLevelType w:val="multilevel"/>
    <w:tmpl w:val="B4A6CD4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3."/>
      <w:lvlJc w:val="left"/>
      <w:pPr>
        <w:ind w:left="360" w:hanging="360"/>
      </w:p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2"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670719407">
    <w:abstractNumId w:val="20"/>
  </w:num>
  <w:num w:numId="2" w16cid:durableId="1217163458">
    <w:abstractNumId w:val="6"/>
  </w:num>
  <w:num w:numId="3" w16cid:durableId="562184255">
    <w:abstractNumId w:val="9"/>
  </w:num>
  <w:num w:numId="4" w16cid:durableId="806628473">
    <w:abstractNumId w:val="15"/>
  </w:num>
  <w:num w:numId="5" w16cid:durableId="951011927">
    <w:abstractNumId w:val="20"/>
  </w:num>
  <w:num w:numId="6" w16cid:durableId="727604721">
    <w:abstractNumId w:val="22"/>
  </w:num>
  <w:num w:numId="7" w16cid:durableId="974724678">
    <w:abstractNumId w:val="10"/>
  </w:num>
  <w:num w:numId="8" w16cid:durableId="777725044">
    <w:abstractNumId w:val="14"/>
  </w:num>
  <w:num w:numId="9" w16cid:durableId="1261336289">
    <w:abstractNumId w:val="13"/>
  </w:num>
  <w:num w:numId="10" w16cid:durableId="1694767961">
    <w:abstractNumId w:val="4"/>
  </w:num>
  <w:num w:numId="11" w16cid:durableId="1150708237">
    <w:abstractNumId w:val="17"/>
  </w:num>
  <w:num w:numId="12" w16cid:durableId="1833373973">
    <w:abstractNumId w:val="19"/>
  </w:num>
  <w:num w:numId="13" w16cid:durableId="1215119170">
    <w:abstractNumId w:val="18"/>
  </w:num>
  <w:num w:numId="14" w16cid:durableId="295183035">
    <w:abstractNumId w:val="2"/>
  </w:num>
  <w:num w:numId="15" w16cid:durableId="1515269759">
    <w:abstractNumId w:val="7"/>
  </w:num>
  <w:num w:numId="16" w16cid:durableId="65688152">
    <w:abstractNumId w:val="24"/>
  </w:num>
  <w:num w:numId="17" w16cid:durableId="435489192">
    <w:abstractNumId w:val="3"/>
  </w:num>
  <w:num w:numId="18" w16cid:durableId="926961495">
    <w:abstractNumId w:val="23"/>
  </w:num>
  <w:num w:numId="19" w16cid:durableId="1370951307">
    <w:abstractNumId w:val="1"/>
  </w:num>
  <w:num w:numId="20" w16cid:durableId="19267622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5947893">
    <w:abstractNumId w:val="8"/>
  </w:num>
  <w:num w:numId="22" w16cid:durableId="1323972991">
    <w:abstractNumId w:val="16"/>
  </w:num>
  <w:num w:numId="23" w16cid:durableId="1347901725">
    <w:abstractNumId w:val="12"/>
  </w:num>
  <w:num w:numId="24" w16cid:durableId="575478008">
    <w:abstractNumId w:val="0"/>
  </w:num>
  <w:num w:numId="25" w16cid:durableId="867985455">
    <w:abstractNumId w:val="21"/>
  </w:num>
  <w:num w:numId="26" w16cid:durableId="2130198199">
    <w:abstractNumId w:val="5"/>
  </w:num>
  <w:num w:numId="27" w16cid:durableId="1880581168">
    <w:abstractNumId w:val="1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eth Stanley (ESO)">
    <w15:presenceInfo w15:providerId="AD" w15:userId="S::Gareth.Stanley@uk.nationalgrid.com::2f12d36b-323e-4afc-9762-d3fd171ae8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76A3"/>
    <w:rsid w:val="00015329"/>
    <w:rsid w:val="00016874"/>
    <w:rsid w:val="00017401"/>
    <w:rsid w:val="00027B3F"/>
    <w:rsid w:val="00043475"/>
    <w:rsid w:val="0004424D"/>
    <w:rsid w:val="000446A3"/>
    <w:rsid w:val="00044D57"/>
    <w:rsid w:val="00051894"/>
    <w:rsid w:val="00052F94"/>
    <w:rsid w:val="00072B55"/>
    <w:rsid w:val="00073B88"/>
    <w:rsid w:val="00076F35"/>
    <w:rsid w:val="00081EA0"/>
    <w:rsid w:val="000923B5"/>
    <w:rsid w:val="000952C4"/>
    <w:rsid w:val="00097B93"/>
    <w:rsid w:val="000A3E41"/>
    <w:rsid w:val="000A4A4C"/>
    <w:rsid w:val="000B448D"/>
    <w:rsid w:val="000B5891"/>
    <w:rsid w:val="000B60C2"/>
    <w:rsid w:val="000C0F47"/>
    <w:rsid w:val="000C596F"/>
    <w:rsid w:val="000D3A3E"/>
    <w:rsid w:val="000D7A1A"/>
    <w:rsid w:val="000D7E09"/>
    <w:rsid w:val="000E52D0"/>
    <w:rsid w:val="000F08BB"/>
    <w:rsid w:val="000F2C8D"/>
    <w:rsid w:val="000F3327"/>
    <w:rsid w:val="00103947"/>
    <w:rsid w:val="00107ACE"/>
    <w:rsid w:val="00107D45"/>
    <w:rsid w:val="00112F1B"/>
    <w:rsid w:val="001257EB"/>
    <w:rsid w:val="001302EC"/>
    <w:rsid w:val="0013327E"/>
    <w:rsid w:val="00136EA8"/>
    <w:rsid w:val="001519A4"/>
    <w:rsid w:val="00151B72"/>
    <w:rsid w:val="00167003"/>
    <w:rsid w:val="00172128"/>
    <w:rsid w:val="001726D4"/>
    <w:rsid w:val="0017349F"/>
    <w:rsid w:val="0017584C"/>
    <w:rsid w:val="001801D9"/>
    <w:rsid w:val="001810D9"/>
    <w:rsid w:val="001826DA"/>
    <w:rsid w:val="001852B2"/>
    <w:rsid w:val="001862BC"/>
    <w:rsid w:val="00187BC3"/>
    <w:rsid w:val="00195A37"/>
    <w:rsid w:val="001A337F"/>
    <w:rsid w:val="001A5721"/>
    <w:rsid w:val="001A575D"/>
    <w:rsid w:val="001B0F45"/>
    <w:rsid w:val="001B356F"/>
    <w:rsid w:val="001B5744"/>
    <w:rsid w:val="001C2AC2"/>
    <w:rsid w:val="001C7727"/>
    <w:rsid w:val="001D0ADA"/>
    <w:rsid w:val="001E3B84"/>
    <w:rsid w:val="001E402A"/>
    <w:rsid w:val="001E7739"/>
    <w:rsid w:val="001F13AB"/>
    <w:rsid w:val="001F33A5"/>
    <w:rsid w:val="0020694C"/>
    <w:rsid w:val="00206D95"/>
    <w:rsid w:val="0021657D"/>
    <w:rsid w:val="00220089"/>
    <w:rsid w:val="0022043A"/>
    <w:rsid w:val="0022068A"/>
    <w:rsid w:val="00221AFE"/>
    <w:rsid w:val="002252FC"/>
    <w:rsid w:val="0023357D"/>
    <w:rsid w:val="0024565B"/>
    <w:rsid w:val="00254C4F"/>
    <w:rsid w:val="00263AD2"/>
    <w:rsid w:val="00280777"/>
    <w:rsid w:val="00287636"/>
    <w:rsid w:val="002921B1"/>
    <w:rsid w:val="002A2241"/>
    <w:rsid w:val="002A26B4"/>
    <w:rsid w:val="002A328C"/>
    <w:rsid w:val="002A59DD"/>
    <w:rsid w:val="002A7050"/>
    <w:rsid w:val="002B723A"/>
    <w:rsid w:val="002B7816"/>
    <w:rsid w:val="002E2E4D"/>
    <w:rsid w:val="002E3015"/>
    <w:rsid w:val="002F0C84"/>
    <w:rsid w:val="002F1173"/>
    <w:rsid w:val="002F413F"/>
    <w:rsid w:val="00315B18"/>
    <w:rsid w:val="00323131"/>
    <w:rsid w:val="00325C71"/>
    <w:rsid w:val="0033232A"/>
    <w:rsid w:val="003452AA"/>
    <w:rsid w:val="003526BC"/>
    <w:rsid w:val="003542C7"/>
    <w:rsid w:val="0035447A"/>
    <w:rsid w:val="00356E01"/>
    <w:rsid w:val="00357E75"/>
    <w:rsid w:val="00363D6D"/>
    <w:rsid w:val="003641B5"/>
    <w:rsid w:val="00382539"/>
    <w:rsid w:val="00390903"/>
    <w:rsid w:val="0039664C"/>
    <w:rsid w:val="003A01C3"/>
    <w:rsid w:val="003A11F6"/>
    <w:rsid w:val="003A16BC"/>
    <w:rsid w:val="003C0B8D"/>
    <w:rsid w:val="003C0BE3"/>
    <w:rsid w:val="003C54F7"/>
    <w:rsid w:val="003C5686"/>
    <w:rsid w:val="003D51EB"/>
    <w:rsid w:val="0040271D"/>
    <w:rsid w:val="00403FF0"/>
    <w:rsid w:val="004127BB"/>
    <w:rsid w:val="004152B2"/>
    <w:rsid w:val="00430295"/>
    <w:rsid w:val="004516DD"/>
    <w:rsid w:val="00454417"/>
    <w:rsid w:val="004568C5"/>
    <w:rsid w:val="0048238A"/>
    <w:rsid w:val="00491A8C"/>
    <w:rsid w:val="004930AF"/>
    <w:rsid w:val="004C0292"/>
    <w:rsid w:val="004C16F5"/>
    <w:rsid w:val="004C3080"/>
    <w:rsid w:val="004C36C9"/>
    <w:rsid w:val="004C7D9F"/>
    <w:rsid w:val="004D431D"/>
    <w:rsid w:val="004D608E"/>
    <w:rsid w:val="004E13BA"/>
    <w:rsid w:val="004F4707"/>
    <w:rsid w:val="004F7CCC"/>
    <w:rsid w:val="00500E95"/>
    <w:rsid w:val="0050435A"/>
    <w:rsid w:val="00504A83"/>
    <w:rsid w:val="0050575F"/>
    <w:rsid w:val="0051451A"/>
    <w:rsid w:val="00517D1D"/>
    <w:rsid w:val="00523293"/>
    <w:rsid w:val="00524C7C"/>
    <w:rsid w:val="00524F43"/>
    <w:rsid w:val="0052624F"/>
    <w:rsid w:val="00530DF8"/>
    <w:rsid w:val="0053139B"/>
    <w:rsid w:val="0053181C"/>
    <w:rsid w:val="0053347C"/>
    <w:rsid w:val="00533BB8"/>
    <w:rsid w:val="005340AF"/>
    <w:rsid w:val="00546922"/>
    <w:rsid w:val="00547A8D"/>
    <w:rsid w:val="00550C52"/>
    <w:rsid w:val="0055256F"/>
    <w:rsid w:val="00556688"/>
    <w:rsid w:val="00556911"/>
    <w:rsid w:val="0056131B"/>
    <w:rsid w:val="0056497B"/>
    <w:rsid w:val="005672E3"/>
    <w:rsid w:val="00572C17"/>
    <w:rsid w:val="005766B1"/>
    <w:rsid w:val="0058096B"/>
    <w:rsid w:val="0058247F"/>
    <w:rsid w:val="00586F09"/>
    <w:rsid w:val="005B794D"/>
    <w:rsid w:val="005C44E1"/>
    <w:rsid w:val="005D0A3E"/>
    <w:rsid w:val="005E23A2"/>
    <w:rsid w:val="005E6D7F"/>
    <w:rsid w:val="005F5F60"/>
    <w:rsid w:val="00601283"/>
    <w:rsid w:val="00602A7A"/>
    <w:rsid w:val="00614268"/>
    <w:rsid w:val="00614480"/>
    <w:rsid w:val="0061532D"/>
    <w:rsid w:val="00620044"/>
    <w:rsid w:val="00620266"/>
    <w:rsid w:val="006205D8"/>
    <w:rsid w:val="00626794"/>
    <w:rsid w:val="006361D2"/>
    <w:rsid w:val="00642423"/>
    <w:rsid w:val="00665B6B"/>
    <w:rsid w:val="00666F9D"/>
    <w:rsid w:val="0068730F"/>
    <w:rsid w:val="006923B3"/>
    <w:rsid w:val="006966E6"/>
    <w:rsid w:val="006A0413"/>
    <w:rsid w:val="006A323F"/>
    <w:rsid w:val="006B1AAB"/>
    <w:rsid w:val="006B6D99"/>
    <w:rsid w:val="006C1280"/>
    <w:rsid w:val="006C23EB"/>
    <w:rsid w:val="006D30F1"/>
    <w:rsid w:val="006E0E26"/>
    <w:rsid w:val="006E334E"/>
    <w:rsid w:val="006E4989"/>
    <w:rsid w:val="006F4163"/>
    <w:rsid w:val="00700BE1"/>
    <w:rsid w:val="0071243E"/>
    <w:rsid w:val="00713588"/>
    <w:rsid w:val="007136A7"/>
    <w:rsid w:val="00725B46"/>
    <w:rsid w:val="0073054B"/>
    <w:rsid w:val="0073354F"/>
    <w:rsid w:val="007335E1"/>
    <w:rsid w:val="0074116C"/>
    <w:rsid w:val="00766C61"/>
    <w:rsid w:val="00791550"/>
    <w:rsid w:val="007A37BC"/>
    <w:rsid w:val="007B0977"/>
    <w:rsid w:val="007B1E38"/>
    <w:rsid w:val="007B712A"/>
    <w:rsid w:val="007C0C56"/>
    <w:rsid w:val="007C5AF1"/>
    <w:rsid w:val="007C5B64"/>
    <w:rsid w:val="007D0D53"/>
    <w:rsid w:val="007D50E1"/>
    <w:rsid w:val="007D57C0"/>
    <w:rsid w:val="007E3DDF"/>
    <w:rsid w:val="007F3D1C"/>
    <w:rsid w:val="007F574B"/>
    <w:rsid w:val="007F6437"/>
    <w:rsid w:val="008033E9"/>
    <w:rsid w:val="00813DB8"/>
    <w:rsid w:val="00821213"/>
    <w:rsid w:val="00823B10"/>
    <w:rsid w:val="00825385"/>
    <w:rsid w:val="0083765D"/>
    <w:rsid w:val="008530F0"/>
    <w:rsid w:val="0085382E"/>
    <w:rsid w:val="00857E58"/>
    <w:rsid w:val="0086125D"/>
    <w:rsid w:val="00864778"/>
    <w:rsid w:val="00867873"/>
    <w:rsid w:val="008825D8"/>
    <w:rsid w:val="00893CB9"/>
    <w:rsid w:val="00894A08"/>
    <w:rsid w:val="00895A93"/>
    <w:rsid w:val="008B1545"/>
    <w:rsid w:val="008B20CB"/>
    <w:rsid w:val="008B67DF"/>
    <w:rsid w:val="008B7D54"/>
    <w:rsid w:val="008C0D07"/>
    <w:rsid w:val="008C2656"/>
    <w:rsid w:val="008C49E4"/>
    <w:rsid w:val="008D1B76"/>
    <w:rsid w:val="008D4BC4"/>
    <w:rsid w:val="008E1DE5"/>
    <w:rsid w:val="008E335E"/>
    <w:rsid w:val="008E38E6"/>
    <w:rsid w:val="008F3A59"/>
    <w:rsid w:val="009134A8"/>
    <w:rsid w:val="00921B66"/>
    <w:rsid w:val="0093097C"/>
    <w:rsid w:val="009518DA"/>
    <w:rsid w:val="00962D2E"/>
    <w:rsid w:val="009638F7"/>
    <w:rsid w:val="00965215"/>
    <w:rsid w:val="00976576"/>
    <w:rsid w:val="00981DFB"/>
    <w:rsid w:val="009831AE"/>
    <w:rsid w:val="009A49FF"/>
    <w:rsid w:val="009A4D22"/>
    <w:rsid w:val="009B07B6"/>
    <w:rsid w:val="009B5FCA"/>
    <w:rsid w:val="009B6912"/>
    <w:rsid w:val="009D16E7"/>
    <w:rsid w:val="009D3903"/>
    <w:rsid w:val="009D572F"/>
    <w:rsid w:val="009E0D3F"/>
    <w:rsid w:val="009E19B5"/>
    <w:rsid w:val="009F4FD8"/>
    <w:rsid w:val="00A0207F"/>
    <w:rsid w:val="00A328C8"/>
    <w:rsid w:val="00A32CC3"/>
    <w:rsid w:val="00A33746"/>
    <w:rsid w:val="00A33CAB"/>
    <w:rsid w:val="00A35869"/>
    <w:rsid w:val="00A47319"/>
    <w:rsid w:val="00A55F16"/>
    <w:rsid w:val="00A616AF"/>
    <w:rsid w:val="00A65122"/>
    <w:rsid w:val="00A66D0D"/>
    <w:rsid w:val="00A674FC"/>
    <w:rsid w:val="00A74AC4"/>
    <w:rsid w:val="00A85D4E"/>
    <w:rsid w:val="00A911CC"/>
    <w:rsid w:val="00A93E92"/>
    <w:rsid w:val="00A9679D"/>
    <w:rsid w:val="00A97053"/>
    <w:rsid w:val="00AA52CE"/>
    <w:rsid w:val="00AC2846"/>
    <w:rsid w:val="00AD45A6"/>
    <w:rsid w:val="00AD4CF2"/>
    <w:rsid w:val="00AD53BA"/>
    <w:rsid w:val="00AD75C4"/>
    <w:rsid w:val="00AE34F4"/>
    <w:rsid w:val="00AF21D5"/>
    <w:rsid w:val="00AF6780"/>
    <w:rsid w:val="00AF7D9D"/>
    <w:rsid w:val="00B0128A"/>
    <w:rsid w:val="00B14D31"/>
    <w:rsid w:val="00B24329"/>
    <w:rsid w:val="00B33B0C"/>
    <w:rsid w:val="00B4734C"/>
    <w:rsid w:val="00B635AD"/>
    <w:rsid w:val="00B65913"/>
    <w:rsid w:val="00B75694"/>
    <w:rsid w:val="00B7626A"/>
    <w:rsid w:val="00B8233D"/>
    <w:rsid w:val="00B83AB3"/>
    <w:rsid w:val="00B8647C"/>
    <w:rsid w:val="00B90248"/>
    <w:rsid w:val="00B92272"/>
    <w:rsid w:val="00B92D63"/>
    <w:rsid w:val="00B94FB1"/>
    <w:rsid w:val="00B971DC"/>
    <w:rsid w:val="00BA2C58"/>
    <w:rsid w:val="00BA3631"/>
    <w:rsid w:val="00BA5B15"/>
    <w:rsid w:val="00BB2020"/>
    <w:rsid w:val="00BB6161"/>
    <w:rsid w:val="00BC4BF6"/>
    <w:rsid w:val="00BC507A"/>
    <w:rsid w:val="00BD3A3D"/>
    <w:rsid w:val="00BD5401"/>
    <w:rsid w:val="00BD6930"/>
    <w:rsid w:val="00BE177A"/>
    <w:rsid w:val="00BF057F"/>
    <w:rsid w:val="00BF2F81"/>
    <w:rsid w:val="00BF303A"/>
    <w:rsid w:val="00BF4852"/>
    <w:rsid w:val="00C05AA3"/>
    <w:rsid w:val="00C0606F"/>
    <w:rsid w:val="00C25FDB"/>
    <w:rsid w:val="00C36FAA"/>
    <w:rsid w:val="00C426A3"/>
    <w:rsid w:val="00C46823"/>
    <w:rsid w:val="00C4703F"/>
    <w:rsid w:val="00C478F0"/>
    <w:rsid w:val="00C51488"/>
    <w:rsid w:val="00C51571"/>
    <w:rsid w:val="00C5578A"/>
    <w:rsid w:val="00C664CD"/>
    <w:rsid w:val="00C74E05"/>
    <w:rsid w:val="00C760DC"/>
    <w:rsid w:val="00C851C2"/>
    <w:rsid w:val="00C925AE"/>
    <w:rsid w:val="00C94155"/>
    <w:rsid w:val="00CB71BA"/>
    <w:rsid w:val="00CD175B"/>
    <w:rsid w:val="00CE046B"/>
    <w:rsid w:val="00CE07E0"/>
    <w:rsid w:val="00CE147C"/>
    <w:rsid w:val="00CE19FC"/>
    <w:rsid w:val="00CE55D5"/>
    <w:rsid w:val="00CE78EF"/>
    <w:rsid w:val="00CF06C0"/>
    <w:rsid w:val="00D16E50"/>
    <w:rsid w:val="00D24914"/>
    <w:rsid w:val="00D24C85"/>
    <w:rsid w:val="00D2664D"/>
    <w:rsid w:val="00D37012"/>
    <w:rsid w:val="00D41EEC"/>
    <w:rsid w:val="00D44BE0"/>
    <w:rsid w:val="00D47EB8"/>
    <w:rsid w:val="00D524CA"/>
    <w:rsid w:val="00D62A54"/>
    <w:rsid w:val="00D70180"/>
    <w:rsid w:val="00D8413A"/>
    <w:rsid w:val="00D84597"/>
    <w:rsid w:val="00D9741A"/>
    <w:rsid w:val="00DA0220"/>
    <w:rsid w:val="00DA338E"/>
    <w:rsid w:val="00DB451D"/>
    <w:rsid w:val="00DB6680"/>
    <w:rsid w:val="00DC0961"/>
    <w:rsid w:val="00DC35B1"/>
    <w:rsid w:val="00DC4C82"/>
    <w:rsid w:val="00DD2F36"/>
    <w:rsid w:val="00DD4B71"/>
    <w:rsid w:val="00DF14B9"/>
    <w:rsid w:val="00DF1AA6"/>
    <w:rsid w:val="00DF2745"/>
    <w:rsid w:val="00DF59F0"/>
    <w:rsid w:val="00DF70D1"/>
    <w:rsid w:val="00DF7A05"/>
    <w:rsid w:val="00DF7CC7"/>
    <w:rsid w:val="00E010E3"/>
    <w:rsid w:val="00E15443"/>
    <w:rsid w:val="00E1603D"/>
    <w:rsid w:val="00E22C31"/>
    <w:rsid w:val="00E30316"/>
    <w:rsid w:val="00E36A7E"/>
    <w:rsid w:val="00E4472B"/>
    <w:rsid w:val="00E4558D"/>
    <w:rsid w:val="00E474EC"/>
    <w:rsid w:val="00E5764B"/>
    <w:rsid w:val="00E613BE"/>
    <w:rsid w:val="00E61F4E"/>
    <w:rsid w:val="00E70866"/>
    <w:rsid w:val="00E714F6"/>
    <w:rsid w:val="00E869EC"/>
    <w:rsid w:val="00E9081F"/>
    <w:rsid w:val="00EA081B"/>
    <w:rsid w:val="00EA2073"/>
    <w:rsid w:val="00EB73FB"/>
    <w:rsid w:val="00EC0683"/>
    <w:rsid w:val="00EC489A"/>
    <w:rsid w:val="00ED3B66"/>
    <w:rsid w:val="00ED534D"/>
    <w:rsid w:val="00ED5997"/>
    <w:rsid w:val="00ED73DA"/>
    <w:rsid w:val="00F0480D"/>
    <w:rsid w:val="00F106AF"/>
    <w:rsid w:val="00F1208C"/>
    <w:rsid w:val="00F12BCE"/>
    <w:rsid w:val="00F333FC"/>
    <w:rsid w:val="00F47148"/>
    <w:rsid w:val="00F5688C"/>
    <w:rsid w:val="00F6026F"/>
    <w:rsid w:val="00F71099"/>
    <w:rsid w:val="00F74098"/>
    <w:rsid w:val="00F74419"/>
    <w:rsid w:val="00F80513"/>
    <w:rsid w:val="00F80F8D"/>
    <w:rsid w:val="00F845A1"/>
    <w:rsid w:val="00F93CC6"/>
    <w:rsid w:val="00FA39FE"/>
    <w:rsid w:val="00FB0E0D"/>
    <w:rsid w:val="00FB56A7"/>
    <w:rsid w:val="00FC0EB3"/>
    <w:rsid w:val="00FC2B5F"/>
    <w:rsid w:val="00FC3FE2"/>
    <w:rsid w:val="00FC50C6"/>
    <w:rsid w:val="00FC7C4D"/>
    <w:rsid w:val="00FE5C3B"/>
    <w:rsid w:val="028E35C4"/>
    <w:rsid w:val="03E73A45"/>
    <w:rsid w:val="151AC485"/>
    <w:rsid w:val="19129EF3"/>
    <w:rsid w:val="1D2D7C43"/>
    <w:rsid w:val="1F71A1BF"/>
    <w:rsid w:val="25E99A17"/>
    <w:rsid w:val="276A170C"/>
    <w:rsid w:val="2BFD1A2F"/>
    <w:rsid w:val="2FE1DE82"/>
    <w:rsid w:val="33EE3A69"/>
    <w:rsid w:val="358B38BF"/>
    <w:rsid w:val="36D82D68"/>
    <w:rsid w:val="3725DB2B"/>
    <w:rsid w:val="435D1A13"/>
    <w:rsid w:val="4BAAC507"/>
    <w:rsid w:val="5D64A6B8"/>
    <w:rsid w:val="64BEF45B"/>
    <w:rsid w:val="67F6951D"/>
    <w:rsid w:val="7328D63B"/>
    <w:rsid w:val="74C4A69C"/>
    <w:rsid w:val="7C732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44A665BD-B92D-4271-AE33-2B5C2A74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 w:type="paragraph" w:styleId="Revision">
    <w:name w:val="Revision"/>
    <w:hidden/>
    <w:uiPriority w:val="99"/>
    <w:semiHidden/>
    <w:rsid w:val="006923B3"/>
    <w:rPr>
      <w:rFonts w:ascii="Arial" w:hAnsi="Arial"/>
      <w:lang w:eastAsia="en-US"/>
    </w:rPr>
  </w:style>
  <w:style w:type="paragraph" w:styleId="ListParagraph">
    <w:name w:val="List Paragraph"/>
    <w:basedOn w:val="Normal"/>
    <w:uiPriority w:val="34"/>
    <w:qFormat/>
    <w:rsid w:val="00107A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customXml/itemProps2.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customXml/itemProps3.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4.xml><?xml version="1.0" encoding="utf-8"?>
<ds:datastoreItem xmlns:ds="http://schemas.openxmlformats.org/officeDocument/2006/customXml" ds:itemID="{66439CD3-00DE-455F-9F7A-37B7F959A855}"/>
</file>

<file path=customXml/itemProps5.xml><?xml version="1.0" encoding="utf-8"?>
<ds:datastoreItem xmlns:ds="http://schemas.openxmlformats.org/officeDocument/2006/customXml" ds:itemID="{EDC084CC-4501-4DEB-AAFB-A239643BF4A8}">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cadce026-d35b-4a62-a2ee-1436bb44fb55"/>
    <ds:schemaRef ds:uri="66e1bbde-16dd-49de-9a92-988d359cd6e4"/>
    <ds:schemaRef ds:uri="eb25e3f3-7d20-4ef1-a8a0-81eefcb3418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14</Pages>
  <Words>4532</Words>
  <Characters>24719</Characters>
  <Application>Microsoft Office Word</Application>
  <DocSecurity>0</DocSecurity>
  <Lines>205</Lines>
  <Paragraphs>58</Paragraphs>
  <ScaleCrop>false</ScaleCrop>
  <Company>National Grid</Company>
  <LinksUpToDate>false</LinksUpToDate>
  <CharactersWithSpaces>29193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Planning v2</dc:title>
  <dc:subject/>
  <dc:creator>amanda.may</dc:creator>
  <cp:keywords/>
  <cp:lastModifiedBy>Gareth Stanley (ESO)</cp:lastModifiedBy>
  <cp:revision>3</cp:revision>
  <cp:lastPrinted>2023-04-12T14:52:00Z</cp:lastPrinted>
  <dcterms:created xsi:type="dcterms:W3CDTF">2023-09-01T12:00:00Z</dcterms:created>
  <dcterms:modified xsi:type="dcterms:W3CDTF">2023-09-01T13:26:00Z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13" name="ContentTypeId">
    <vt:lpwstr>0x010100D7FAA3C84236F345A4F8A8E17B3EF5F3</vt:lpwstr>
  </property>
  <property fmtid="{D5CDD505-2E9C-101B-9397-08002B2CF9AE}" pid="14" name="IconOverlay">
    <vt:lpwstr/>
  </property>
  <property fmtid="{D5CDD505-2E9C-101B-9397-08002B2CF9AE}" pid="15" name="test">
    <vt:lpwstr/>
  </property>
  <property fmtid="{D5CDD505-2E9C-101B-9397-08002B2CF9AE}" pid="17" name="MediaServiceImageTags">
    <vt:lpwstr/>
  </property>
  <property fmtid="{D5CDD505-2E9C-101B-9397-08002B2CF9AE}" pid="18" name="Order">
    <vt:r8>2873100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ies>
</file>